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0A9D4" w14:textId="77777777" w:rsidR="00BE273B" w:rsidRDefault="00BE273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E273B" w:rsidRPr="00BE273B" w14:paraId="3ABE2E37" w14:textId="77777777" w:rsidTr="0076681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A98ECC" w14:textId="77777777" w:rsidR="00BE273B" w:rsidRPr="00BE273B" w:rsidRDefault="00BE273B" w:rsidP="00BE273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BE273B">
              <w:rPr>
                <w:b/>
                <w:lang w:val="en-US"/>
              </w:rPr>
              <w:br w:type="page"/>
            </w:r>
            <w:r w:rsidRPr="00BE273B">
              <w:rPr>
                <w:b/>
                <w:spacing w:val="-3"/>
                <w:szCs w:val="24"/>
              </w:rPr>
              <w:t xml:space="preserve">U.S. </w:t>
            </w:r>
            <w:proofErr w:type="spellStart"/>
            <w:r w:rsidRPr="00BE273B">
              <w:rPr>
                <w:b/>
                <w:spacing w:val="-3"/>
                <w:szCs w:val="24"/>
              </w:rPr>
              <w:t>Radiocommunications</w:t>
            </w:r>
            <w:proofErr w:type="spellEnd"/>
            <w:r w:rsidRPr="00BE273B">
              <w:rPr>
                <w:b/>
                <w:spacing w:val="-3"/>
                <w:szCs w:val="24"/>
              </w:rPr>
              <w:t xml:space="preserve"> Sector</w:t>
            </w:r>
          </w:p>
          <w:p w14:paraId="40D8082B" w14:textId="77777777" w:rsidR="00BE273B" w:rsidRPr="00BE273B" w:rsidRDefault="00BE273B" w:rsidP="00BE273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BE273B">
              <w:rPr>
                <w:b/>
                <w:spacing w:val="-3"/>
                <w:szCs w:val="24"/>
              </w:rPr>
              <w:t>Fact Sheet</w:t>
            </w:r>
          </w:p>
        </w:tc>
      </w:tr>
      <w:tr w:rsidR="00BE273B" w:rsidRPr="0094730E" w14:paraId="1F7C7EB7" w14:textId="77777777" w:rsidTr="0076681B">
        <w:trPr>
          <w:trHeight w:val="348"/>
        </w:trPr>
        <w:tc>
          <w:tcPr>
            <w:tcW w:w="4387" w:type="dxa"/>
            <w:tcBorders>
              <w:left w:val="double" w:sz="6" w:space="0" w:color="auto"/>
            </w:tcBorders>
          </w:tcPr>
          <w:p w14:paraId="2CFFD098"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900" w:right="144" w:hanging="756"/>
              <w:rPr>
                <w:szCs w:val="24"/>
              </w:rPr>
            </w:pPr>
            <w:r w:rsidRPr="0094730E">
              <w:rPr>
                <w:b/>
                <w:szCs w:val="24"/>
              </w:rPr>
              <w:t>Working Party:</w:t>
            </w:r>
            <w:r w:rsidRPr="0094730E">
              <w:rPr>
                <w:szCs w:val="24"/>
              </w:rPr>
              <w:t xml:space="preserve">  ITU-R WP 5B</w:t>
            </w:r>
          </w:p>
        </w:tc>
        <w:tc>
          <w:tcPr>
            <w:tcW w:w="5006" w:type="dxa"/>
            <w:tcBorders>
              <w:right w:val="double" w:sz="6" w:space="0" w:color="auto"/>
            </w:tcBorders>
          </w:tcPr>
          <w:p w14:paraId="6CF21E2C" w14:textId="204587A1"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44" w:right="144"/>
              <w:rPr>
                <w:szCs w:val="24"/>
              </w:rPr>
            </w:pPr>
            <w:r w:rsidRPr="0094730E">
              <w:rPr>
                <w:b/>
                <w:szCs w:val="24"/>
              </w:rPr>
              <w:t>Document No:</w:t>
            </w:r>
            <w:r w:rsidRPr="0094730E">
              <w:rPr>
                <w:szCs w:val="24"/>
              </w:rPr>
              <w:t xml:space="preserve">  USWP5B27-</w:t>
            </w:r>
            <w:r w:rsidR="00517701" w:rsidRPr="0094730E">
              <w:rPr>
                <w:szCs w:val="24"/>
              </w:rPr>
              <w:t>31 (First</w:t>
            </w:r>
            <w:r w:rsidRPr="0094730E">
              <w:rPr>
                <w:szCs w:val="24"/>
              </w:rPr>
              <w:t xml:space="preserve"> Draft)</w:t>
            </w:r>
          </w:p>
        </w:tc>
      </w:tr>
      <w:tr w:rsidR="00BE273B" w:rsidRPr="0094730E" w14:paraId="6B6437BC" w14:textId="77777777" w:rsidTr="0076681B">
        <w:trPr>
          <w:trHeight w:val="378"/>
        </w:trPr>
        <w:tc>
          <w:tcPr>
            <w:tcW w:w="4387" w:type="dxa"/>
            <w:tcBorders>
              <w:left w:val="double" w:sz="6" w:space="0" w:color="auto"/>
            </w:tcBorders>
          </w:tcPr>
          <w:p w14:paraId="0615E85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szCs w:val="24"/>
              </w:rPr>
            </w:pPr>
            <w:r w:rsidRPr="0094730E">
              <w:rPr>
                <w:b/>
                <w:szCs w:val="24"/>
              </w:rPr>
              <w:t>Ref:</w:t>
            </w:r>
            <w:r w:rsidRPr="0094730E">
              <w:rPr>
                <w:szCs w:val="24"/>
              </w:rPr>
              <w:tab/>
              <w:t>WRC-23 AI 1.8/Res 171</w:t>
            </w:r>
            <w:r w:rsidRPr="0094730E">
              <w:rPr>
                <w:szCs w:val="24"/>
              </w:rPr>
              <w:br/>
            </w:r>
            <w:r w:rsidRPr="0094730E">
              <w:rPr>
                <w:szCs w:val="24"/>
              </w:rPr>
              <w:tab/>
              <w:t>5B/165</w:t>
            </w:r>
          </w:p>
        </w:tc>
        <w:tc>
          <w:tcPr>
            <w:tcW w:w="5006" w:type="dxa"/>
            <w:tcBorders>
              <w:right w:val="double" w:sz="6" w:space="0" w:color="auto"/>
            </w:tcBorders>
          </w:tcPr>
          <w:p w14:paraId="117FB58A" w14:textId="59AE42C2" w:rsidR="00BE273B" w:rsidRPr="0094730E" w:rsidRDefault="00BE273B" w:rsidP="00BE273B">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94730E">
              <w:rPr>
                <w:b/>
                <w:szCs w:val="24"/>
              </w:rPr>
              <w:t>Date:</w:t>
            </w:r>
            <w:r w:rsidRPr="0094730E">
              <w:rPr>
                <w:szCs w:val="24"/>
              </w:rPr>
              <w:t xml:space="preserve">  15 September 2021</w:t>
            </w:r>
          </w:p>
        </w:tc>
      </w:tr>
      <w:tr w:rsidR="00BE273B" w:rsidRPr="0094730E" w14:paraId="6CF58A86" w14:textId="77777777" w:rsidTr="0076681B">
        <w:trPr>
          <w:trHeight w:val="459"/>
        </w:trPr>
        <w:tc>
          <w:tcPr>
            <w:tcW w:w="9393" w:type="dxa"/>
            <w:gridSpan w:val="2"/>
            <w:tcBorders>
              <w:left w:val="double" w:sz="6" w:space="0" w:color="auto"/>
              <w:right w:val="double" w:sz="6" w:space="0" w:color="auto"/>
            </w:tcBorders>
          </w:tcPr>
          <w:p w14:paraId="7EBB27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after="120"/>
              <w:ind w:left="187"/>
              <w:rPr>
                <w:szCs w:val="24"/>
              </w:rPr>
            </w:pPr>
            <w:r w:rsidRPr="0094730E">
              <w:rPr>
                <w:b/>
                <w:bCs/>
                <w:szCs w:val="24"/>
              </w:rPr>
              <w:t>Document Title:</w:t>
            </w:r>
            <w:r w:rsidRPr="0094730E">
              <w:rPr>
                <w:bCs/>
                <w:szCs w:val="24"/>
              </w:rPr>
              <w:t xml:space="preserve">  </w:t>
            </w:r>
            <w:r w:rsidRPr="0094730E">
              <w:rPr>
                <w:rFonts w:ascii="CG Times" w:hAnsi="CG Times"/>
                <w:lang w:eastAsia="zh-CN"/>
              </w:rPr>
              <w:t>WORKING DOCUMENT TOWARDS DRAFT CPM REPORT Chapter 2 AGENDA ITEM 1.8 (WRC-23)  -  Use of fixed-satellite service (FSS) networks by control and non-payload communications of unmanned aircraft systems</w:t>
            </w:r>
          </w:p>
        </w:tc>
      </w:tr>
      <w:tr w:rsidR="00BE273B" w:rsidRPr="0094730E" w14:paraId="1B3DE1E6" w14:textId="77777777" w:rsidTr="0076681B">
        <w:trPr>
          <w:trHeight w:val="1960"/>
        </w:trPr>
        <w:tc>
          <w:tcPr>
            <w:tcW w:w="4387" w:type="dxa"/>
            <w:tcBorders>
              <w:left w:val="double" w:sz="6" w:space="0" w:color="auto"/>
            </w:tcBorders>
          </w:tcPr>
          <w:p w14:paraId="22D021E7"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
                <w:szCs w:val="24"/>
              </w:rPr>
            </w:pPr>
            <w:r w:rsidRPr="0094730E">
              <w:rPr>
                <w:b/>
                <w:szCs w:val="24"/>
              </w:rPr>
              <w:t>Author(s)/Contributors(s):</w:t>
            </w:r>
          </w:p>
          <w:p w14:paraId="25B1721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23718CCE"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Don Nellis</w:t>
            </w:r>
          </w:p>
          <w:p w14:paraId="56338F2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1306CC18"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06D065CD"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03DE1BF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AE409A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Mohammed Rahman</w:t>
            </w:r>
          </w:p>
          <w:p w14:paraId="19524E1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Federal Aviation Administration</w:t>
            </w:r>
          </w:p>
          <w:p w14:paraId="058A91B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800 Independence Ave., S.W.</w:t>
            </w:r>
          </w:p>
          <w:p w14:paraId="3004C64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Washington, DC 20591</w:t>
            </w:r>
          </w:p>
          <w:p w14:paraId="4237D030"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23A89F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Michael Neale</w:t>
            </w:r>
          </w:p>
          <w:p w14:paraId="4ACBC2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r w:rsidRPr="0094730E">
              <w:rPr>
                <w:bCs/>
                <w:iCs/>
                <w:szCs w:val="24"/>
              </w:rPr>
              <w:t>ACES Corporation for the FAA</w:t>
            </w:r>
          </w:p>
          <w:p w14:paraId="05EB55F5" w14:textId="04374F19" w:rsidR="00BE273B" w:rsidRDefault="00BE273B" w:rsidP="00BE273B">
            <w:pPr>
              <w:tabs>
                <w:tab w:val="clear" w:pos="1134"/>
                <w:tab w:val="clear" w:pos="1871"/>
                <w:tab w:val="clear" w:pos="2268"/>
                <w:tab w:val="left" w:pos="794"/>
                <w:tab w:val="left" w:pos="1191"/>
                <w:tab w:val="left" w:pos="1588"/>
                <w:tab w:val="left" w:pos="1985"/>
              </w:tabs>
              <w:spacing w:before="0"/>
              <w:ind w:left="144" w:right="144"/>
              <w:rPr>
                <w:bCs/>
                <w:iCs/>
                <w:szCs w:val="24"/>
              </w:rPr>
            </w:pPr>
          </w:p>
          <w:p w14:paraId="7B255E88"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Scott Kotler</w:t>
            </w:r>
          </w:p>
          <w:p w14:paraId="63A884A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Director, Technical Regulatory Affairs</w:t>
            </w:r>
          </w:p>
          <w:p w14:paraId="52F72263"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Civil &amp; Regulatory Affairs</w:t>
            </w:r>
          </w:p>
          <w:p w14:paraId="6DEF109F" w14:textId="77777777" w:rsidR="00816E98" w:rsidRPr="00816E98"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Lockheed Martin Corporation</w:t>
            </w:r>
          </w:p>
          <w:p w14:paraId="58E221BC" w14:textId="075D89BE"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iCs/>
                <w:szCs w:val="24"/>
              </w:rPr>
            </w:pPr>
            <w:r w:rsidRPr="00816E98">
              <w:rPr>
                <w:bCs/>
                <w:iCs/>
                <w:szCs w:val="24"/>
              </w:rPr>
              <w:t>2121 Crystal Drive  Suite 100  Arlington, VA 22202</w:t>
            </w:r>
          </w:p>
          <w:p w14:paraId="304D3D0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pPr>
          </w:p>
          <w:p w14:paraId="1E2AB851"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right="144"/>
              <w:rPr>
                <w:bCs/>
                <w:iCs/>
                <w:szCs w:val="24"/>
              </w:rPr>
            </w:pPr>
          </w:p>
        </w:tc>
        <w:tc>
          <w:tcPr>
            <w:tcW w:w="5006" w:type="dxa"/>
            <w:tcBorders>
              <w:right w:val="double" w:sz="6" w:space="0" w:color="auto"/>
            </w:tcBorders>
          </w:tcPr>
          <w:p w14:paraId="67EDCA8C" w14:textId="77777777" w:rsidR="00BE273B" w:rsidRPr="0094730E" w:rsidRDefault="00BE273B" w:rsidP="00BE273B">
            <w:pPr>
              <w:tabs>
                <w:tab w:val="clear" w:pos="1134"/>
                <w:tab w:val="clear" w:pos="1871"/>
                <w:tab w:val="clear" w:pos="2268"/>
                <w:tab w:val="left" w:pos="794"/>
                <w:tab w:val="left" w:pos="1191"/>
                <w:tab w:val="left" w:pos="1588"/>
                <w:tab w:val="left" w:pos="1985"/>
              </w:tabs>
              <w:ind w:left="144" w:right="144"/>
              <w:rPr>
                <w:bCs/>
                <w:szCs w:val="24"/>
              </w:rPr>
            </w:pPr>
          </w:p>
          <w:p w14:paraId="288055D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szCs w:val="24"/>
              </w:rPr>
            </w:pPr>
          </w:p>
          <w:p w14:paraId="5E6B0CE6"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267-9779</w:t>
            </w:r>
          </w:p>
          <w:p w14:paraId="4BDAB8E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Donald.Nellis@faa.gov</w:t>
            </w:r>
          </w:p>
          <w:p w14:paraId="20F57973"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0440F557"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B10C5CC"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5D810FFB"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(202) 267-6573</w:t>
            </w:r>
          </w:p>
          <w:p w14:paraId="3B4EE71A"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Mohammed.Rahman@faa.gov</w:t>
            </w:r>
          </w:p>
          <w:p w14:paraId="5D049EE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155097DA" w14:textId="34A621FD"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6472BD73" w14:textId="77777777" w:rsidR="00482A92" w:rsidRPr="0094730E" w:rsidRDefault="00482A92"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FDE45CF"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Phone:  (858) 705-8978</w:t>
            </w:r>
          </w:p>
          <w:p w14:paraId="1D28F8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e-mail:  michael.neale@ACES-INC.COM</w:t>
            </w:r>
          </w:p>
          <w:p w14:paraId="47C6D335" w14:textId="77777777" w:rsidR="00BE273B" w:rsidRPr="0094730E" w:rsidRDefault="00BE273B"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34F93E10" w14:textId="7F83D7B5" w:rsidR="00816E98" w:rsidRPr="0094730E" w:rsidRDefault="00816E98" w:rsidP="00816E98">
            <w:pPr>
              <w:tabs>
                <w:tab w:val="clear" w:pos="1134"/>
                <w:tab w:val="clear" w:pos="1871"/>
                <w:tab w:val="clear" w:pos="2268"/>
                <w:tab w:val="left" w:pos="794"/>
                <w:tab w:val="left" w:pos="1191"/>
                <w:tab w:val="left" w:pos="1588"/>
                <w:tab w:val="left" w:pos="1985"/>
              </w:tabs>
              <w:spacing w:before="0"/>
              <w:ind w:left="144" w:right="144"/>
              <w:rPr>
                <w:bCs/>
                <w:color w:val="000000"/>
                <w:szCs w:val="24"/>
              </w:rPr>
            </w:pPr>
            <w:r>
              <w:rPr>
                <w:bCs/>
                <w:color w:val="000000"/>
                <w:szCs w:val="24"/>
              </w:rPr>
              <w:t>Phone:  (703</w:t>
            </w:r>
            <w:r w:rsidRPr="0094730E">
              <w:rPr>
                <w:bCs/>
                <w:color w:val="000000"/>
                <w:szCs w:val="24"/>
              </w:rPr>
              <w:t xml:space="preserve">) </w:t>
            </w:r>
            <w:r>
              <w:rPr>
                <w:bCs/>
                <w:color w:val="000000"/>
                <w:szCs w:val="24"/>
              </w:rPr>
              <w:t>413</w:t>
            </w:r>
            <w:r w:rsidRPr="0094730E">
              <w:rPr>
                <w:bCs/>
                <w:color w:val="000000"/>
                <w:szCs w:val="24"/>
              </w:rPr>
              <w:t>-</w:t>
            </w:r>
            <w:r>
              <w:rPr>
                <w:bCs/>
                <w:color w:val="000000"/>
                <w:szCs w:val="24"/>
              </w:rPr>
              <w:t>3102</w:t>
            </w:r>
          </w:p>
          <w:p w14:paraId="7409F442" w14:textId="49926784" w:rsidR="00BE273B"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r w:rsidRPr="0094730E">
              <w:rPr>
                <w:bCs/>
                <w:color w:val="000000"/>
                <w:szCs w:val="24"/>
              </w:rPr>
              <w:t xml:space="preserve">e-mail:  </w:t>
            </w:r>
            <w:r>
              <w:rPr>
                <w:bCs/>
                <w:color w:val="000000"/>
                <w:szCs w:val="24"/>
              </w:rPr>
              <w:t>scott.kotler@lmco.com</w:t>
            </w:r>
          </w:p>
          <w:p w14:paraId="70098334"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p w14:paraId="40BB723B" w14:textId="77777777" w:rsidR="00816E98"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bookmarkStart w:id="0" w:name="_GoBack"/>
            <w:bookmarkEnd w:id="0"/>
          </w:p>
          <w:p w14:paraId="31A17CCF" w14:textId="37FB5A14" w:rsidR="00816E98" w:rsidRPr="0094730E" w:rsidRDefault="00816E98" w:rsidP="00BE273B">
            <w:pPr>
              <w:tabs>
                <w:tab w:val="clear" w:pos="1134"/>
                <w:tab w:val="clear" w:pos="1871"/>
                <w:tab w:val="clear" w:pos="2268"/>
                <w:tab w:val="left" w:pos="794"/>
                <w:tab w:val="left" w:pos="1191"/>
                <w:tab w:val="left" w:pos="1588"/>
                <w:tab w:val="left" w:pos="1985"/>
              </w:tabs>
              <w:spacing w:before="0"/>
              <w:ind w:left="144" w:right="144"/>
              <w:rPr>
                <w:bCs/>
                <w:color w:val="000000"/>
                <w:szCs w:val="24"/>
              </w:rPr>
            </w:pPr>
          </w:p>
        </w:tc>
      </w:tr>
      <w:tr w:rsidR="00BE273B" w:rsidRPr="0094730E" w14:paraId="70E00310" w14:textId="77777777" w:rsidTr="0076681B">
        <w:trPr>
          <w:trHeight w:val="541"/>
        </w:trPr>
        <w:tc>
          <w:tcPr>
            <w:tcW w:w="9393" w:type="dxa"/>
            <w:gridSpan w:val="2"/>
            <w:tcBorders>
              <w:left w:val="double" w:sz="6" w:space="0" w:color="auto"/>
              <w:right w:val="double" w:sz="6" w:space="0" w:color="auto"/>
            </w:tcBorders>
          </w:tcPr>
          <w:p w14:paraId="30100015" w14:textId="77777777" w:rsidR="00BE273B" w:rsidRPr="0094730E" w:rsidRDefault="00BE273B" w:rsidP="00BE273B">
            <w:pPr>
              <w:tabs>
                <w:tab w:val="clear" w:pos="1134"/>
                <w:tab w:val="clear" w:pos="1871"/>
                <w:tab w:val="clear" w:pos="2268"/>
                <w:tab w:val="left" w:pos="794"/>
                <w:tab w:val="left" w:pos="1191"/>
                <w:tab w:val="left" w:pos="1588"/>
                <w:tab w:val="left" w:pos="1985"/>
              </w:tabs>
              <w:spacing w:after="120"/>
              <w:ind w:left="187" w:right="144"/>
              <w:rPr>
                <w:szCs w:val="24"/>
              </w:rPr>
            </w:pPr>
            <w:r w:rsidRPr="0094730E">
              <w:rPr>
                <w:b/>
                <w:szCs w:val="24"/>
              </w:rPr>
              <w:t>Purpose/Objective:</w:t>
            </w:r>
            <w:r w:rsidRPr="0094730E">
              <w:rPr>
                <w:bCs/>
                <w:szCs w:val="24"/>
              </w:rPr>
              <w:t xml:space="preserve">  The purpose of this contribution is to update the initial draft of CPM Text for Agenda Item 1.8 (WRC-23) in document 5B/165.</w:t>
            </w:r>
          </w:p>
        </w:tc>
      </w:tr>
      <w:tr w:rsidR="00BE273B" w:rsidRPr="0094730E" w14:paraId="585FC26B" w14:textId="77777777" w:rsidTr="0076681B">
        <w:trPr>
          <w:trHeight w:val="1380"/>
        </w:trPr>
        <w:tc>
          <w:tcPr>
            <w:tcW w:w="9393" w:type="dxa"/>
            <w:gridSpan w:val="2"/>
            <w:tcBorders>
              <w:left w:val="double" w:sz="6" w:space="0" w:color="auto"/>
              <w:bottom w:val="single" w:sz="12" w:space="0" w:color="auto"/>
              <w:right w:val="double" w:sz="6" w:space="0" w:color="auto"/>
            </w:tcBorders>
          </w:tcPr>
          <w:p w14:paraId="5CE26A0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r w:rsidRPr="0094730E">
              <w:rPr>
                <w:b/>
                <w:szCs w:val="24"/>
              </w:rPr>
              <w:t>Abstract:</w:t>
            </w:r>
            <w:r w:rsidRPr="0094730E">
              <w:rPr>
                <w:bCs/>
                <w:szCs w:val="24"/>
              </w:rPr>
              <w:t xml:space="preserve">  This contribution will propose updates to the draft CPM Text for Agenda Item 1.8 (WRC-23).  The updates will add additional elements that need to be in the CPM text.</w:t>
            </w:r>
          </w:p>
          <w:p w14:paraId="750B94FE" w14:textId="77777777" w:rsidR="00BE273B" w:rsidRPr="0094730E" w:rsidRDefault="00BE273B" w:rsidP="00BE273B">
            <w:pPr>
              <w:tabs>
                <w:tab w:val="clear" w:pos="1134"/>
                <w:tab w:val="clear" w:pos="1871"/>
                <w:tab w:val="clear" w:pos="2268"/>
                <w:tab w:val="left" w:pos="794"/>
                <w:tab w:val="left" w:pos="1191"/>
                <w:tab w:val="left" w:pos="1588"/>
                <w:tab w:val="left" w:pos="1985"/>
              </w:tabs>
              <w:ind w:left="180" w:right="144"/>
              <w:rPr>
                <w:bCs/>
                <w:szCs w:val="24"/>
              </w:rPr>
            </w:pPr>
          </w:p>
        </w:tc>
      </w:tr>
    </w:tbl>
    <w:p w14:paraId="2A312595" w14:textId="592BB3A9" w:rsidR="00BE273B" w:rsidRPr="0094730E" w:rsidRDefault="00BE273B">
      <w:r w:rsidRPr="0094730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94730E" w14:paraId="0C5EB79B" w14:textId="77777777" w:rsidTr="00876A8A">
        <w:trPr>
          <w:cantSplit/>
        </w:trPr>
        <w:tc>
          <w:tcPr>
            <w:tcW w:w="6487" w:type="dxa"/>
            <w:vAlign w:val="center"/>
          </w:tcPr>
          <w:p w14:paraId="56DCB04E" w14:textId="77777777" w:rsidR="009F6520" w:rsidRPr="0094730E" w:rsidRDefault="009F6520" w:rsidP="009F6520">
            <w:pPr>
              <w:shd w:val="solid" w:color="FFFFFF" w:fill="FFFFFF"/>
              <w:spacing w:before="0"/>
              <w:rPr>
                <w:rFonts w:ascii="Verdana" w:hAnsi="Verdana" w:cs="Times New Roman Bold"/>
                <w:b/>
                <w:bCs/>
                <w:sz w:val="26"/>
                <w:szCs w:val="26"/>
              </w:rPr>
            </w:pPr>
            <w:proofErr w:type="spellStart"/>
            <w:r w:rsidRPr="0094730E">
              <w:rPr>
                <w:rFonts w:ascii="Verdana" w:hAnsi="Verdana" w:cs="Times New Roman Bold"/>
                <w:b/>
                <w:bCs/>
                <w:sz w:val="26"/>
                <w:szCs w:val="26"/>
              </w:rPr>
              <w:lastRenderedPageBreak/>
              <w:t>Radiocommunication</w:t>
            </w:r>
            <w:proofErr w:type="spellEnd"/>
            <w:r w:rsidRPr="0094730E">
              <w:rPr>
                <w:rFonts w:ascii="Verdana" w:hAnsi="Verdana" w:cs="Times New Roman Bold"/>
                <w:b/>
                <w:bCs/>
                <w:sz w:val="26"/>
                <w:szCs w:val="26"/>
              </w:rPr>
              <w:t xml:space="preserve"> Study Groups</w:t>
            </w:r>
          </w:p>
        </w:tc>
        <w:tc>
          <w:tcPr>
            <w:tcW w:w="3402" w:type="dxa"/>
          </w:tcPr>
          <w:p w14:paraId="6B6492C0" w14:textId="6D6FA35A" w:rsidR="009F6520" w:rsidRPr="0094730E" w:rsidRDefault="003E46DE" w:rsidP="003E46DE">
            <w:pPr>
              <w:shd w:val="solid" w:color="FFFFFF" w:fill="FFFFFF"/>
              <w:spacing w:before="0" w:line="240" w:lineRule="atLeast"/>
            </w:pPr>
            <w:bookmarkStart w:id="1" w:name="ditulogo"/>
            <w:bookmarkEnd w:id="1"/>
            <w:r w:rsidRPr="0094730E">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94730E" w14:paraId="2944ED40" w14:textId="77777777" w:rsidTr="00876A8A">
        <w:trPr>
          <w:cantSplit/>
        </w:trPr>
        <w:tc>
          <w:tcPr>
            <w:tcW w:w="6487" w:type="dxa"/>
            <w:tcBorders>
              <w:bottom w:val="single" w:sz="12" w:space="0" w:color="auto"/>
            </w:tcBorders>
          </w:tcPr>
          <w:p w14:paraId="28B65F7F" w14:textId="03DB8607" w:rsidR="000069D4" w:rsidRPr="0094730E"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94730E" w:rsidRDefault="000069D4" w:rsidP="00A5173C">
            <w:pPr>
              <w:shd w:val="solid" w:color="FFFFFF" w:fill="FFFFFF"/>
              <w:spacing w:before="0" w:after="48" w:line="240" w:lineRule="atLeast"/>
              <w:rPr>
                <w:sz w:val="22"/>
                <w:szCs w:val="22"/>
              </w:rPr>
            </w:pPr>
          </w:p>
        </w:tc>
      </w:tr>
      <w:tr w:rsidR="000069D4" w:rsidRPr="0094730E" w14:paraId="218A9495" w14:textId="77777777" w:rsidTr="00876A8A">
        <w:trPr>
          <w:cantSplit/>
        </w:trPr>
        <w:tc>
          <w:tcPr>
            <w:tcW w:w="6487" w:type="dxa"/>
            <w:tcBorders>
              <w:top w:val="single" w:sz="12" w:space="0" w:color="auto"/>
            </w:tcBorders>
          </w:tcPr>
          <w:p w14:paraId="544E7675" w14:textId="77777777" w:rsidR="000069D4" w:rsidRPr="0094730E"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94730E" w:rsidRDefault="000069D4" w:rsidP="00A5173C">
            <w:pPr>
              <w:shd w:val="solid" w:color="FFFFFF" w:fill="FFFFFF"/>
              <w:spacing w:before="0" w:after="48" w:line="240" w:lineRule="atLeast"/>
            </w:pPr>
          </w:p>
        </w:tc>
      </w:tr>
      <w:tr w:rsidR="000069D4" w:rsidRPr="0094730E" w14:paraId="317436D0" w14:textId="77777777" w:rsidTr="00876A8A">
        <w:trPr>
          <w:cantSplit/>
        </w:trPr>
        <w:tc>
          <w:tcPr>
            <w:tcW w:w="6487" w:type="dxa"/>
            <w:vMerge w:val="restart"/>
          </w:tcPr>
          <w:p w14:paraId="79BC7102" w14:textId="65A02DE1" w:rsidR="00170017" w:rsidRPr="0094730E" w:rsidRDefault="00170017"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94730E">
              <w:rPr>
                <w:rFonts w:ascii="Verdana" w:hAnsi="Verdana"/>
                <w:sz w:val="20"/>
              </w:rPr>
              <w:t>Received:</w:t>
            </w:r>
            <w:r w:rsidRPr="0094730E">
              <w:rPr>
                <w:rFonts w:ascii="Verdana" w:hAnsi="Verdana"/>
                <w:sz w:val="20"/>
              </w:rPr>
              <w:tab/>
            </w:r>
            <w:r w:rsidR="0094730E" w:rsidRPr="0094730E">
              <w:rPr>
                <w:rFonts w:ascii="Verdana" w:hAnsi="Verdana"/>
                <w:sz w:val="20"/>
              </w:rPr>
              <w:t>XX</w:t>
            </w:r>
            <w:r w:rsidRPr="0094730E">
              <w:rPr>
                <w:rFonts w:ascii="Verdana" w:hAnsi="Verdana"/>
                <w:sz w:val="20"/>
              </w:rPr>
              <w:t xml:space="preserve"> </w:t>
            </w:r>
            <w:r w:rsidR="0094730E" w:rsidRPr="0094730E">
              <w:rPr>
                <w:rFonts w:ascii="Verdana" w:hAnsi="Verdana"/>
                <w:sz w:val="20"/>
              </w:rPr>
              <w:t>November</w:t>
            </w:r>
            <w:r w:rsidRPr="0094730E">
              <w:rPr>
                <w:rFonts w:ascii="Verdana" w:hAnsi="Verdana"/>
                <w:sz w:val="20"/>
              </w:rPr>
              <w:t xml:space="preserve"> 202</w:t>
            </w:r>
            <w:r w:rsidR="0094730E" w:rsidRPr="0094730E">
              <w:rPr>
                <w:rFonts w:ascii="Verdana" w:hAnsi="Verdana"/>
                <w:sz w:val="20"/>
              </w:rPr>
              <w:t>1</w:t>
            </w:r>
          </w:p>
          <w:p w14:paraId="4D6C0D49" w14:textId="2218ADC2" w:rsidR="0094730E" w:rsidRPr="0094730E" w:rsidRDefault="0094730E" w:rsidP="0094730E">
            <w:pPr>
              <w:shd w:val="solid" w:color="FFFFFF" w:fill="FFFFFF"/>
              <w:spacing w:before="0" w:after="240"/>
              <w:ind w:left="1134" w:hanging="1134"/>
              <w:rPr>
                <w:rFonts w:ascii="Verdana" w:hAnsi="Verdana"/>
                <w:sz w:val="20"/>
              </w:rPr>
            </w:pPr>
            <w:r w:rsidRPr="0094730E">
              <w:rPr>
                <w:rFonts w:ascii="Verdana" w:hAnsi="Verdana"/>
                <w:sz w:val="20"/>
              </w:rPr>
              <w:t>Source:</w:t>
            </w:r>
            <w:r w:rsidRPr="0094730E">
              <w:rPr>
                <w:rFonts w:ascii="Verdana" w:hAnsi="Verdana"/>
                <w:sz w:val="20"/>
              </w:rPr>
              <w:tab/>
              <w:t>Document 5B/165-E</w:t>
            </w:r>
          </w:p>
          <w:p w14:paraId="5C72D0EC" w14:textId="40D82548" w:rsidR="003E46DE" w:rsidRPr="0094730E"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r w:rsidRPr="0094730E">
              <w:rPr>
                <w:rFonts w:ascii="Verdana" w:hAnsi="Verdana"/>
                <w:sz w:val="20"/>
              </w:rPr>
              <w:t>Subject:</w:t>
            </w:r>
            <w:r w:rsidRPr="0094730E">
              <w:rPr>
                <w:rFonts w:ascii="Verdana" w:hAnsi="Verdana"/>
                <w:sz w:val="20"/>
              </w:rPr>
              <w:tab/>
              <w:t>WRC-23 agenda item 1.8</w:t>
            </w:r>
            <w:r w:rsidR="0022155E" w:rsidRPr="0094730E">
              <w:rPr>
                <w:rFonts w:ascii="Verdana" w:hAnsi="Verdana"/>
                <w:sz w:val="20"/>
              </w:rPr>
              <w:br/>
            </w:r>
            <w:r w:rsidRPr="0094730E">
              <w:rPr>
                <w:rFonts w:ascii="Verdana" w:hAnsi="Verdana"/>
                <w:sz w:val="20"/>
              </w:rPr>
              <w:t xml:space="preserve">Resolution </w:t>
            </w:r>
            <w:r w:rsidRPr="0094730E">
              <w:rPr>
                <w:rFonts w:ascii="Verdana" w:hAnsi="Verdana"/>
                <w:b/>
                <w:sz w:val="20"/>
              </w:rPr>
              <w:t>171 (WRC-19)</w:t>
            </w:r>
          </w:p>
        </w:tc>
        <w:tc>
          <w:tcPr>
            <w:tcW w:w="3402" w:type="dxa"/>
          </w:tcPr>
          <w:p w14:paraId="3BC5E1CD" w14:textId="60B9CC7A" w:rsidR="000069D4" w:rsidRPr="0094730E" w:rsidRDefault="003E46DE" w:rsidP="0094730E">
            <w:pPr>
              <w:shd w:val="solid" w:color="FFFFFF" w:fill="FFFFFF"/>
              <w:spacing w:before="0" w:line="240" w:lineRule="atLeast"/>
              <w:rPr>
                <w:rFonts w:ascii="Verdana" w:hAnsi="Verdana"/>
                <w:sz w:val="20"/>
                <w:lang w:eastAsia="zh-CN"/>
              </w:rPr>
            </w:pPr>
            <w:r w:rsidRPr="0094730E">
              <w:rPr>
                <w:rFonts w:ascii="Verdana" w:hAnsi="Verdana"/>
                <w:b/>
                <w:sz w:val="20"/>
                <w:lang w:eastAsia="zh-CN"/>
              </w:rPr>
              <w:t>Document 5B/</w:t>
            </w:r>
            <w:r w:rsidR="0094730E" w:rsidRPr="0094730E">
              <w:rPr>
                <w:rFonts w:ascii="Verdana" w:hAnsi="Verdana"/>
                <w:b/>
                <w:sz w:val="20"/>
                <w:lang w:eastAsia="zh-CN"/>
              </w:rPr>
              <w:t>XXX</w:t>
            </w:r>
            <w:r w:rsidRPr="0094730E">
              <w:rPr>
                <w:rFonts w:ascii="Verdana" w:hAnsi="Verdana"/>
                <w:b/>
                <w:sz w:val="20"/>
                <w:lang w:eastAsia="zh-CN"/>
              </w:rPr>
              <w:t>-E</w:t>
            </w:r>
          </w:p>
        </w:tc>
      </w:tr>
      <w:tr w:rsidR="000069D4" w:rsidRPr="0094730E" w14:paraId="13DED5DC" w14:textId="77777777" w:rsidTr="00876A8A">
        <w:trPr>
          <w:cantSplit/>
        </w:trPr>
        <w:tc>
          <w:tcPr>
            <w:tcW w:w="6487" w:type="dxa"/>
            <w:vMerge/>
          </w:tcPr>
          <w:p w14:paraId="52678C06" w14:textId="77777777" w:rsidR="000069D4" w:rsidRPr="0094730E" w:rsidRDefault="000069D4" w:rsidP="00A5173C">
            <w:pPr>
              <w:spacing w:before="60"/>
              <w:jc w:val="center"/>
              <w:rPr>
                <w:b/>
                <w:smallCaps/>
                <w:sz w:val="32"/>
                <w:lang w:eastAsia="zh-CN"/>
              </w:rPr>
            </w:pPr>
            <w:bookmarkStart w:id="4" w:name="ddate" w:colFirst="1" w:colLast="1"/>
            <w:bookmarkEnd w:id="3"/>
          </w:p>
        </w:tc>
        <w:tc>
          <w:tcPr>
            <w:tcW w:w="3402" w:type="dxa"/>
          </w:tcPr>
          <w:p w14:paraId="6973A070" w14:textId="7D8A2BDE" w:rsidR="000069D4" w:rsidRPr="0094730E" w:rsidRDefault="0094730E" w:rsidP="0094730E">
            <w:pPr>
              <w:shd w:val="solid" w:color="FFFFFF" w:fill="FFFFFF"/>
              <w:spacing w:before="0" w:line="240" w:lineRule="atLeast"/>
              <w:rPr>
                <w:rFonts w:ascii="Verdana" w:hAnsi="Verdana"/>
                <w:sz w:val="20"/>
                <w:lang w:eastAsia="zh-CN"/>
              </w:rPr>
            </w:pPr>
            <w:r w:rsidRPr="0094730E">
              <w:rPr>
                <w:rFonts w:ascii="Verdana" w:hAnsi="Verdana"/>
                <w:b/>
                <w:sz w:val="20"/>
                <w:lang w:eastAsia="zh-CN"/>
              </w:rPr>
              <w:t xml:space="preserve">15 September </w:t>
            </w:r>
            <w:r w:rsidR="003E46DE" w:rsidRPr="0094730E">
              <w:rPr>
                <w:rFonts w:ascii="Verdana" w:hAnsi="Verdana"/>
                <w:b/>
                <w:sz w:val="20"/>
                <w:lang w:eastAsia="zh-CN"/>
              </w:rPr>
              <w:t>202</w:t>
            </w:r>
            <w:r w:rsidRPr="0094730E">
              <w:rPr>
                <w:rFonts w:ascii="Verdana" w:hAnsi="Verdana"/>
                <w:b/>
                <w:sz w:val="20"/>
                <w:lang w:eastAsia="zh-CN"/>
              </w:rPr>
              <w:t>1</w:t>
            </w:r>
          </w:p>
        </w:tc>
      </w:tr>
      <w:tr w:rsidR="000069D4" w:rsidRPr="0094730E" w14:paraId="3DAE548D" w14:textId="77777777" w:rsidTr="00876A8A">
        <w:trPr>
          <w:cantSplit/>
        </w:trPr>
        <w:tc>
          <w:tcPr>
            <w:tcW w:w="6487" w:type="dxa"/>
            <w:vMerge/>
          </w:tcPr>
          <w:p w14:paraId="66BF2559" w14:textId="77777777" w:rsidR="000069D4" w:rsidRPr="0094730E" w:rsidRDefault="000069D4" w:rsidP="00A5173C">
            <w:pPr>
              <w:spacing w:before="60"/>
              <w:jc w:val="center"/>
              <w:rPr>
                <w:b/>
                <w:smallCaps/>
                <w:sz w:val="32"/>
                <w:lang w:eastAsia="zh-CN"/>
              </w:rPr>
            </w:pPr>
            <w:bookmarkStart w:id="5" w:name="dorlang" w:colFirst="1" w:colLast="1"/>
            <w:bookmarkEnd w:id="4"/>
          </w:p>
        </w:tc>
        <w:tc>
          <w:tcPr>
            <w:tcW w:w="3402" w:type="dxa"/>
          </w:tcPr>
          <w:p w14:paraId="4E08ABA9" w14:textId="612A024F" w:rsidR="000069D4" w:rsidRPr="0094730E" w:rsidRDefault="003E46DE" w:rsidP="00A5173C">
            <w:pPr>
              <w:shd w:val="solid" w:color="FFFFFF" w:fill="FFFFFF"/>
              <w:spacing w:before="0" w:line="240" w:lineRule="atLeast"/>
              <w:rPr>
                <w:rFonts w:ascii="Verdana" w:eastAsia="SimSun" w:hAnsi="Verdana"/>
                <w:sz w:val="20"/>
                <w:lang w:eastAsia="zh-CN"/>
              </w:rPr>
            </w:pPr>
            <w:r w:rsidRPr="0094730E">
              <w:rPr>
                <w:rFonts w:ascii="Verdana" w:eastAsia="SimSun" w:hAnsi="Verdana"/>
                <w:b/>
                <w:sz w:val="20"/>
                <w:lang w:eastAsia="zh-CN"/>
              </w:rPr>
              <w:t>English only</w:t>
            </w:r>
          </w:p>
        </w:tc>
      </w:tr>
      <w:tr w:rsidR="00444201" w:rsidRPr="0094730E" w14:paraId="4F429DD9" w14:textId="77777777" w:rsidTr="00D046A7">
        <w:trPr>
          <w:cantSplit/>
        </w:trPr>
        <w:tc>
          <w:tcPr>
            <w:tcW w:w="9889" w:type="dxa"/>
            <w:gridSpan w:val="2"/>
          </w:tcPr>
          <w:p w14:paraId="63EE7D1D" w14:textId="261393A6" w:rsidR="00444201" w:rsidRPr="0094730E" w:rsidRDefault="00CF3110" w:rsidP="00444201">
            <w:pPr>
              <w:pStyle w:val="Source"/>
              <w:rPr>
                <w:lang w:eastAsia="zh-CN"/>
              </w:rPr>
            </w:pPr>
            <w:bookmarkStart w:id="6" w:name="dsource" w:colFirst="0" w:colLast="0"/>
            <w:bookmarkEnd w:id="5"/>
            <w:r w:rsidRPr="0094730E">
              <w:t>United States of America</w:t>
            </w:r>
          </w:p>
        </w:tc>
      </w:tr>
      <w:tr w:rsidR="00444201" w:rsidRPr="0094730E" w14:paraId="418A11A4" w14:textId="77777777" w:rsidTr="00D046A7">
        <w:trPr>
          <w:cantSplit/>
        </w:trPr>
        <w:tc>
          <w:tcPr>
            <w:tcW w:w="9889" w:type="dxa"/>
            <w:gridSpan w:val="2"/>
          </w:tcPr>
          <w:p w14:paraId="49AE5F47" w14:textId="5D837052" w:rsidR="00444201" w:rsidRPr="0094730E" w:rsidRDefault="00CF3110" w:rsidP="00CF3110">
            <w:pPr>
              <w:pStyle w:val="Title1"/>
              <w:rPr>
                <w:lang w:eastAsia="zh-CN"/>
              </w:rPr>
            </w:pPr>
            <w:bookmarkStart w:id="7" w:name="drec" w:colFirst="0" w:colLast="0"/>
            <w:bookmarkEnd w:id="6"/>
            <w:r w:rsidRPr="0094730E">
              <w:t>Working Document t</w:t>
            </w:r>
            <w:r w:rsidR="009C61E9" w:rsidRPr="0094730E">
              <w:t>o</w:t>
            </w:r>
            <w:r w:rsidRPr="0094730E">
              <w:t>w</w:t>
            </w:r>
            <w:r w:rsidR="009C61E9" w:rsidRPr="0094730E">
              <w:t>a</w:t>
            </w:r>
            <w:r w:rsidRPr="0094730E">
              <w:t>rds</w:t>
            </w:r>
            <w:r w:rsidR="009C61E9" w:rsidRPr="0094730E">
              <w:t xml:space="preserve"> a draft </w:t>
            </w:r>
            <w:r w:rsidR="009C61E9" w:rsidRPr="0094730E">
              <w:br/>
              <w:t>CPM report –</w:t>
            </w:r>
            <w:r w:rsidRPr="0094730E">
              <w:t xml:space="preserve"> Chapter 2</w:t>
            </w:r>
            <w:r w:rsidR="009C61E9" w:rsidRPr="0094730E">
              <w:t xml:space="preserve"> –</w:t>
            </w:r>
            <w:r w:rsidRPr="0094730E">
              <w:t xml:space="preserve"> </w:t>
            </w:r>
            <w:r w:rsidR="009C61E9" w:rsidRPr="0094730E">
              <w:t xml:space="preserve">WRC-23 </w:t>
            </w:r>
            <w:r w:rsidRPr="0094730E">
              <w:t>agenda item 1.8</w:t>
            </w:r>
          </w:p>
        </w:tc>
      </w:tr>
      <w:tr w:rsidR="00444201" w:rsidRPr="0094730E" w14:paraId="18F48B41" w14:textId="77777777" w:rsidTr="00D046A7">
        <w:trPr>
          <w:cantSplit/>
        </w:trPr>
        <w:tc>
          <w:tcPr>
            <w:tcW w:w="9889" w:type="dxa"/>
            <w:gridSpan w:val="2"/>
          </w:tcPr>
          <w:p w14:paraId="68D39B2A" w14:textId="27FD1869" w:rsidR="00444201" w:rsidRPr="0094730E" w:rsidRDefault="00444201" w:rsidP="00444201">
            <w:pPr>
              <w:pStyle w:val="Title1"/>
              <w:rPr>
                <w:lang w:eastAsia="zh-CN"/>
              </w:rPr>
            </w:pPr>
            <w:bookmarkStart w:id="8" w:name="dtitle1" w:colFirst="0" w:colLast="0"/>
            <w:bookmarkEnd w:id="7"/>
          </w:p>
        </w:tc>
      </w:tr>
    </w:tbl>
    <w:p w14:paraId="289A3125" w14:textId="77777777" w:rsidR="00517701" w:rsidRPr="00517701" w:rsidRDefault="00517701" w:rsidP="00517701">
      <w:pPr>
        <w:spacing w:before="160"/>
        <w:rPr>
          <w:rFonts w:ascii="Times New Roman Bold" w:hAnsi="Times New Roman Bold" w:cs="Times New Roman Bold"/>
          <w:b/>
        </w:rPr>
      </w:pPr>
      <w:bookmarkStart w:id="9" w:name="dbreak"/>
      <w:bookmarkEnd w:id="8"/>
      <w:bookmarkEnd w:id="9"/>
      <w:r w:rsidRPr="005A222E">
        <w:rPr>
          <w:rFonts w:ascii="Times New Roman Bold" w:hAnsi="Times New Roman Bold" w:cs="Times New Roman Bold"/>
          <w:b/>
          <w:highlight w:val="yellow"/>
        </w:rPr>
        <w:t>Introduction</w:t>
      </w:r>
    </w:p>
    <w:p w14:paraId="4773B550" w14:textId="2B5F8AFB" w:rsidR="00517701" w:rsidRPr="0094730E" w:rsidRDefault="00517701" w:rsidP="00517701">
      <w:pPr>
        <w:rPr>
          <w:lang w:eastAsia="zh-CN"/>
        </w:rPr>
      </w:pPr>
    </w:p>
    <w:p w14:paraId="0B638C37" w14:textId="62F24A37" w:rsidR="00517701" w:rsidRPr="0094730E" w:rsidRDefault="00517701" w:rsidP="00517701">
      <w:pPr>
        <w:rPr>
          <w:lang w:eastAsia="zh-CN"/>
        </w:rPr>
      </w:pPr>
    </w:p>
    <w:p w14:paraId="04160C68" w14:textId="77777777" w:rsidR="00517701" w:rsidRPr="00517701" w:rsidRDefault="00517701" w:rsidP="00517701">
      <w:pPr>
        <w:rPr>
          <w:lang w:eastAsia="zh-CN"/>
        </w:rPr>
      </w:pPr>
    </w:p>
    <w:p w14:paraId="4D97F28E" w14:textId="77777777" w:rsidR="00517701" w:rsidRPr="00517701" w:rsidRDefault="00517701" w:rsidP="00517701">
      <w:pPr>
        <w:spacing w:before="160"/>
        <w:rPr>
          <w:rFonts w:ascii="Times New Roman Bold" w:hAnsi="Times New Roman Bold" w:cs="Times New Roman Bold"/>
          <w:b/>
        </w:rPr>
      </w:pPr>
      <w:r w:rsidRPr="005A222E">
        <w:rPr>
          <w:rFonts w:ascii="Times New Roman Bold" w:hAnsi="Times New Roman Bold" w:cs="Times New Roman Bold"/>
          <w:b/>
          <w:highlight w:val="yellow"/>
        </w:rPr>
        <w:t>Proposal</w:t>
      </w:r>
    </w:p>
    <w:p w14:paraId="3CFF9C19" w14:textId="468FA7D9" w:rsidR="00517701" w:rsidRPr="0094730E" w:rsidRDefault="00517701" w:rsidP="00517701">
      <w:pPr>
        <w:rPr>
          <w:lang w:eastAsia="zh-CN"/>
        </w:rPr>
      </w:pPr>
    </w:p>
    <w:p w14:paraId="102707A7" w14:textId="5636567C" w:rsidR="00517701" w:rsidRPr="0094730E" w:rsidRDefault="00517701" w:rsidP="00517701">
      <w:pPr>
        <w:rPr>
          <w:lang w:eastAsia="zh-CN"/>
        </w:rPr>
      </w:pPr>
    </w:p>
    <w:p w14:paraId="7DA0B127" w14:textId="409C88F2" w:rsidR="00517701" w:rsidRPr="0094730E" w:rsidRDefault="00517701" w:rsidP="00517701">
      <w:pPr>
        <w:rPr>
          <w:lang w:eastAsia="zh-CN"/>
        </w:rPr>
      </w:pPr>
    </w:p>
    <w:p w14:paraId="503E8FDE" w14:textId="4B149B26" w:rsidR="00517701" w:rsidRPr="0094730E" w:rsidRDefault="00517701" w:rsidP="00517701">
      <w:pPr>
        <w:rPr>
          <w:lang w:eastAsia="zh-CN"/>
        </w:rPr>
      </w:pPr>
    </w:p>
    <w:p w14:paraId="7090E0A3" w14:textId="77777777" w:rsidR="00517701" w:rsidRPr="00517701" w:rsidRDefault="00517701" w:rsidP="00517701">
      <w:pPr>
        <w:rPr>
          <w:lang w:eastAsia="zh-CN"/>
        </w:rPr>
      </w:pPr>
    </w:p>
    <w:p w14:paraId="35144359" w14:textId="77777777" w:rsidR="00517701" w:rsidRPr="00517701" w:rsidRDefault="00517701" w:rsidP="00517701">
      <w:pPr>
        <w:rPr>
          <w:lang w:eastAsia="zh-CN"/>
        </w:rPr>
      </w:pPr>
    </w:p>
    <w:p w14:paraId="6568861F" w14:textId="1807BE70" w:rsidR="00517701" w:rsidRPr="00517701" w:rsidRDefault="00517701" w:rsidP="00517701">
      <w:r w:rsidRPr="00517701">
        <w:rPr>
          <w:b/>
          <w:bCs/>
        </w:rPr>
        <w:t>Attachment</w:t>
      </w:r>
      <w:r w:rsidRPr="0094730E">
        <w:t>:</w:t>
      </w:r>
    </w:p>
    <w:p w14:paraId="75EE3677" w14:textId="77777777" w:rsidR="00517701" w:rsidRPr="00517701" w:rsidRDefault="00517701" w:rsidP="00517701"/>
    <w:p w14:paraId="799D22CF" w14:textId="77777777" w:rsidR="00517701" w:rsidRPr="0094730E" w:rsidRDefault="00517701">
      <w:pPr>
        <w:tabs>
          <w:tab w:val="clear" w:pos="1134"/>
          <w:tab w:val="clear" w:pos="1871"/>
          <w:tab w:val="clear" w:pos="2268"/>
        </w:tabs>
        <w:overflowPunct/>
        <w:autoSpaceDE/>
        <w:autoSpaceDN/>
        <w:adjustRightInd/>
        <w:spacing w:before="0"/>
        <w:textAlignment w:val="auto"/>
        <w:rPr>
          <w:rFonts w:ascii="Times New Roman Bold" w:hAnsi="Times New Roman Bold"/>
          <w:b/>
          <w:caps/>
          <w:sz w:val="28"/>
        </w:rPr>
      </w:pPr>
      <w:r w:rsidRPr="0094730E">
        <w:br w:type="page"/>
      </w:r>
    </w:p>
    <w:p w14:paraId="021D1B30" w14:textId="77777777" w:rsidR="00517701" w:rsidRPr="0094730E" w:rsidRDefault="00517701" w:rsidP="00517701">
      <w:pPr>
        <w:keepNext/>
        <w:keepLines/>
        <w:spacing w:before="480" w:after="80"/>
        <w:jc w:val="center"/>
        <w:rPr>
          <w:caps/>
          <w:sz w:val="28"/>
          <w:lang w:eastAsia="zh-CN"/>
        </w:rPr>
      </w:pPr>
      <w:r w:rsidRPr="0094730E">
        <w:rPr>
          <w:caps/>
          <w:sz w:val="28"/>
          <w:lang w:eastAsia="zh-CN"/>
        </w:rPr>
        <w:lastRenderedPageBreak/>
        <w:t>ATTACHMENT</w:t>
      </w:r>
    </w:p>
    <w:p w14:paraId="31A8B783" w14:textId="5CF46D11" w:rsidR="00517701" w:rsidRPr="0094730E" w:rsidRDefault="00517701" w:rsidP="00517701">
      <w:pPr>
        <w:keepNext/>
        <w:keepLines/>
        <w:spacing w:before="480"/>
        <w:jc w:val="center"/>
        <w:rPr>
          <w:caps/>
          <w:sz w:val="28"/>
        </w:rPr>
      </w:pPr>
      <w:bookmarkStart w:id="10" w:name="irecnoe"/>
      <w:bookmarkEnd w:id="10"/>
      <w:r w:rsidRPr="0094730E">
        <w:rPr>
          <w:caps/>
          <w:sz w:val="28"/>
        </w:rPr>
        <w:t xml:space="preserve">Working Document towards a draft </w:t>
      </w:r>
      <w:r w:rsidRPr="0094730E">
        <w:rPr>
          <w:caps/>
          <w:sz w:val="28"/>
        </w:rPr>
        <w:br/>
        <w:t>CPM report – Chapter 2 – WRC-23 agenda item 1.8</w:t>
      </w:r>
    </w:p>
    <w:p w14:paraId="573E8667" w14:textId="77777777" w:rsidR="00517701" w:rsidRPr="0094730E" w:rsidRDefault="00517701" w:rsidP="00CF3110">
      <w:pPr>
        <w:pStyle w:val="ChapNo"/>
        <w:rPr>
          <w:b w:val="0"/>
        </w:rPr>
      </w:pPr>
    </w:p>
    <w:p w14:paraId="30E32389" w14:textId="42B260E5" w:rsidR="00CF3110" w:rsidRPr="0094730E" w:rsidRDefault="00CF3110" w:rsidP="00CF3110">
      <w:pPr>
        <w:pStyle w:val="ChapNo"/>
      </w:pPr>
      <w:r w:rsidRPr="0094730E">
        <w:t>CHAPTER 2</w:t>
      </w:r>
    </w:p>
    <w:p w14:paraId="14D70A9A" w14:textId="77777777" w:rsidR="00CF3110" w:rsidRPr="0094730E" w:rsidRDefault="00CF3110" w:rsidP="009C61E9">
      <w:pPr>
        <w:pStyle w:val="Chaptitle"/>
      </w:pPr>
      <w:r w:rsidRPr="0094730E">
        <w:t>Aeronautical and maritime issues</w:t>
      </w:r>
    </w:p>
    <w:p w14:paraId="18BE6288" w14:textId="77777777" w:rsidR="00CF3110" w:rsidRPr="0094730E" w:rsidRDefault="00CF3110" w:rsidP="00CF3110">
      <w:pPr>
        <w:spacing w:before="0"/>
        <w:jc w:val="center"/>
      </w:pPr>
      <w:r w:rsidRPr="0094730E">
        <w:t>(Agenda items 1.6, 1.7, 1.8, 1.9, 1.10, 1.11)</w:t>
      </w:r>
    </w:p>
    <w:p w14:paraId="4CA12409" w14:textId="77777777" w:rsidR="00CF3110" w:rsidRPr="0094730E" w:rsidRDefault="00CF3110" w:rsidP="00CF3110">
      <w:pPr>
        <w:pStyle w:val="Agendaitem"/>
        <w:rPr>
          <w:lang w:val="en-GB"/>
        </w:rPr>
      </w:pPr>
      <w:r w:rsidRPr="0094730E">
        <w:rPr>
          <w:lang w:val="en-GB"/>
        </w:rPr>
        <w:t>Agenda item 1.8</w:t>
      </w:r>
    </w:p>
    <w:p w14:paraId="5CF05D70" w14:textId="77777777" w:rsidR="00CF3110" w:rsidRPr="0094730E" w:rsidRDefault="00CF3110" w:rsidP="00CF3110">
      <w:pPr>
        <w:pStyle w:val="Title3"/>
      </w:pPr>
      <w:r w:rsidRPr="0094730E">
        <w:t>(</w:t>
      </w:r>
      <w:r w:rsidRPr="0094730E">
        <w:rPr>
          <w:b/>
          <w:bCs/>
        </w:rPr>
        <w:t>WP 5B</w:t>
      </w:r>
      <w:r w:rsidRPr="0094730E">
        <w:rPr>
          <w:rStyle w:val="FootnoteReference"/>
          <w:b/>
          <w:bCs/>
        </w:rPr>
        <w:footnoteReference w:customMarkFollows="1" w:id="1"/>
        <w:t>*</w:t>
      </w:r>
      <w:r w:rsidRPr="0094730E">
        <w:rPr>
          <w:b/>
          <w:bCs/>
        </w:rPr>
        <w:t xml:space="preserve"> </w:t>
      </w:r>
      <w:r w:rsidRPr="0094730E">
        <w:t xml:space="preserve">/ </w:t>
      </w:r>
      <w:r w:rsidRPr="0094730E">
        <w:rPr>
          <w:b/>
          <w:bCs/>
        </w:rPr>
        <w:t>WP 4A, WP 4B</w:t>
      </w:r>
      <w:r w:rsidRPr="0094730E">
        <w:t>)</w:t>
      </w:r>
    </w:p>
    <w:p w14:paraId="0C3D684F" w14:textId="007EC67E" w:rsidR="00CF3110" w:rsidRPr="0094730E" w:rsidRDefault="00CF3110" w:rsidP="00CF3110">
      <w:pPr>
        <w:pStyle w:val="Normalaftertitle"/>
        <w:spacing w:before="240"/>
        <w:rPr>
          <w:b/>
          <w:i/>
          <w:iCs/>
        </w:rPr>
      </w:pPr>
      <w:r w:rsidRPr="0094730E">
        <w:rPr>
          <w:i/>
          <w:iCs/>
        </w:rPr>
        <w:t>1.8</w:t>
      </w:r>
      <w:r w:rsidRPr="0094730E">
        <w:rPr>
          <w:i/>
          <w:iCs/>
        </w:rPr>
        <w:tab/>
        <w:t>to consider, on the basis of ITU R studies in accordance with Resolution</w:t>
      </w:r>
      <w:r w:rsidR="009C61E9" w:rsidRPr="0094730E">
        <w:rPr>
          <w:i/>
          <w:iCs/>
        </w:rPr>
        <w:t> </w:t>
      </w:r>
      <w:r w:rsidRPr="0094730E">
        <w:rPr>
          <w:b/>
          <w:bCs/>
          <w:i/>
          <w:iCs/>
        </w:rPr>
        <w:t>171</w:t>
      </w:r>
      <w:r w:rsidR="009C61E9" w:rsidRPr="0094730E">
        <w:rPr>
          <w:b/>
          <w:bCs/>
          <w:i/>
          <w:iCs/>
        </w:rPr>
        <w:t> </w:t>
      </w:r>
      <w:r w:rsidRPr="0094730E">
        <w:rPr>
          <w:b/>
          <w:bCs/>
          <w:i/>
          <w:iCs/>
        </w:rPr>
        <w:t>(WRC</w:t>
      </w:r>
      <w:r w:rsidR="009C61E9" w:rsidRPr="0094730E">
        <w:rPr>
          <w:b/>
          <w:bCs/>
          <w:i/>
          <w:iCs/>
        </w:rPr>
        <w:noBreakHyphen/>
      </w:r>
      <w:r w:rsidRPr="0094730E">
        <w:rPr>
          <w:b/>
          <w:bCs/>
          <w:i/>
          <w:iCs/>
        </w:rPr>
        <w:t>19)</w:t>
      </w:r>
      <w:r w:rsidRPr="0094730E">
        <w:rPr>
          <w:i/>
          <w:iCs/>
        </w:rPr>
        <w:t xml:space="preserve">, appropriate regulatory actions, with a view to reviewing and, if necessary, revising Resolution </w:t>
      </w:r>
      <w:r w:rsidRPr="0094730E">
        <w:rPr>
          <w:b/>
          <w:bCs/>
          <w:i/>
          <w:iCs/>
        </w:rPr>
        <w:t>155 (Rev.WRC-19)</w:t>
      </w:r>
      <w:r w:rsidRPr="0094730E">
        <w:rPr>
          <w:i/>
          <w:iCs/>
        </w:rPr>
        <w:t xml:space="preserve"> and No. </w:t>
      </w:r>
      <w:r w:rsidRPr="0094730E">
        <w:rPr>
          <w:b/>
          <w:bCs/>
          <w:i/>
          <w:iCs/>
        </w:rPr>
        <w:t>5.484B</w:t>
      </w:r>
      <w:r w:rsidRPr="0094730E">
        <w:rPr>
          <w:i/>
          <w:iCs/>
        </w:rPr>
        <w:t xml:space="preserve"> to accommodate the use of fixed-satellite service (FSS) networks by control and non-payload communications of unmanned aircraft systems;</w:t>
      </w:r>
    </w:p>
    <w:p w14:paraId="2AD75147" w14:textId="77777777" w:rsidR="00CF3110" w:rsidRPr="0094730E" w:rsidRDefault="00CF3110" w:rsidP="00CF3110">
      <w:pPr>
        <w:rPr>
          <w:i/>
          <w:iCs/>
        </w:rPr>
      </w:pPr>
      <w:r w:rsidRPr="0094730E">
        <w:t xml:space="preserve">Resolution </w:t>
      </w:r>
      <w:r w:rsidRPr="0094730E">
        <w:rPr>
          <w:b/>
          <w:bCs/>
        </w:rPr>
        <w:t>171 (WRC-19)</w:t>
      </w:r>
      <w:r w:rsidRPr="0094730E">
        <w:t xml:space="preserve"> – </w:t>
      </w:r>
      <w:r w:rsidRPr="0094730E">
        <w:rPr>
          <w:rFonts w:eastAsia="SimSun"/>
          <w:i/>
          <w:iCs/>
        </w:rPr>
        <w:t xml:space="preserve">Review and possible revision of Resolution </w:t>
      </w:r>
      <w:r w:rsidRPr="0094730E">
        <w:rPr>
          <w:rFonts w:eastAsia="SimSun"/>
          <w:b/>
          <w:bCs/>
          <w:i/>
          <w:iCs/>
        </w:rPr>
        <w:t>155 (Rev.WRC-19)</w:t>
      </w:r>
      <w:r w:rsidRPr="0094730E">
        <w:rPr>
          <w:rFonts w:eastAsia="SimSun"/>
          <w:i/>
          <w:iCs/>
        </w:rPr>
        <w:t xml:space="preserve"> and No. </w:t>
      </w:r>
      <w:r w:rsidRPr="0094730E">
        <w:rPr>
          <w:rFonts w:eastAsia="SimSun"/>
          <w:b/>
          <w:bCs/>
          <w:i/>
          <w:iCs/>
        </w:rPr>
        <w:t>5.484B</w:t>
      </w:r>
      <w:r w:rsidRPr="0094730E">
        <w:rPr>
          <w:rFonts w:eastAsia="SimSun"/>
          <w:i/>
          <w:iCs/>
        </w:rPr>
        <w:t xml:space="preserve"> in the frequency bands to which they apply</w:t>
      </w:r>
    </w:p>
    <w:p w14:paraId="2155DB93" w14:textId="77777777" w:rsidR="00CF3110" w:rsidRPr="0094730E" w:rsidRDefault="00CF3110" w:rsidP="009C61E9">
      <w:pPr>
        <w:pStyle w:val="Heading3"/>
      </w:pPr>
      <w:r w:rsidRPr="0094730E">
        <w:t>2/1.8/1</w:t>
      </w:r>
      <w:r w:rsidRPr="0094730E">
        <w:tab/>
      </w:r>
      <w:r w:rsidRPr="0094730E">
        <w:tab/>
        <w:t>Executive summary</w:t>
      </w:r>
    </w:p>
    <w:p w14:paraId="75D55484" w14:textId="1A9172B1" w:rsidR="00CF3110" w:rsidRPr="0094730E" w:rsidRDefault="00CF3110" w:rsidP="00CF3110">
      <w:pPr>
        <w:rPr>
          <w:i/>
          <w:iCs/>
        </w:rPr>
      </w:pPr>
      <w:r w:rsidRPr="0094730E">
        <w:rPr>
          <w:i/>
          <w:iCs/>
          <w:highlight w:val="yellow"/>
        </w:rPr>
        <w:t>[Text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009C61E9" w:rsidRPr="0094730E">
        <w:rPr>
          <w:i/>
          <w:iCs/>
          <w:highlight w:val="yellow"/>
        </w:rPr>
        <w:t xml:space="preserve"> </w:t>
      </w:r>
      <w:r w:rsidRPr="0094730E">
        <w:rPr>
          <w:i/>
          <w:iCs/>
          <w:highlight w:val="yellow"/>
        </w:rPr>
        <w:t xml:space="preserve">A2.1 of Annex 2 to </w:t>
      </w:r>
      <w:hyperlink r:id="rId9" w:history="1">
        <w:r w:rsidRPr="0094730E">
          <w:rPr>
            <w:rStyle w:val="Hyperlink"/>
            <w:i/>
            <w:iCs/>
            <w:highlight w:val="yellow"/>
          </w:rPr>
          <w:t>Resolution ITU-R 2-8</w:t>
        </w:r>
      </w:hyperlink>
      <w:r w:rsidRPr="0094730E">
        <w:rPr>
          <w:i/>
          <w:iCs/>
          <w:highlight w:val="yellow"/>
        </w:rPr>
        <w:t>]</w:t>
      </w:r>
    </w:p>
    <w:p w14:paraId="0C08923F" w14:textId="7712A4ED" w:rsidR="002E0118" w:rsidRPr="0094730E" w:rsidRDefault="002E0118" w:rsidP="002E0118">
      <w:pPr>
        <w:rPr>
          <w:rFonts w:asciiTheme="majorBidi" w:hAnsiTheme="majorBidi" w:cstheme="majorBidi"/>
          <w:szCs w:val="24"/>
        </w:rPr>
      </w:pPr>
      <w:r w:rsidRPr="0094730E">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w:t>
      </w:r>
      <w:proofErr w:type="spellStart"/>
      <w:r w:rsidRPr="0094730E">
        <w:rPr>
          <w:rFonts w:asciiTheme="majorBidi" w:hAnsiTheme="majorBidi" w:cstheme="majorBidi"/>
          <w:szCs w:val="24"/>
        </w:rPr>
        <w:t>Radiocommunication</w:t>
      </w:r>
      <w:proofErr w:type="spellEnd"/>
      <w:r w:rsidRPr="0094730E">
        <w:rPr>
          <w:rFonts w:asciiTheme="majorBidi" w:hAnsiTheme="majorBidi" w:cstheme="majorBidi"/>
          <w:szCs w:val="24"/>
        </w:rPr>
        <w:t xml:space="preserve"> Conference held in 2012 the BLOS requirements were only partially addressed at the World </w:t>
      </w:r>
      <w:proofErr w:type="spellStart"/>
      <w:r w:rsidRPr="0094730E">
        <w:rPr>
          <w:rFonts w:asciiTheme="majorBidi" w:hAnsiTheme="majorBidi" w:cstheme="majorBidi"/>
          <w:szCs w:val="24"/>
        </w:rPr>
        <w:t>Radiocommunications</w:t>
      </w:r>
      <w:proofErr w:type="spellEnd"/>
      <w:r w:rsidRPr="0094730E">
        <w:rPr>
          <w:rFonts w:asciiTheme="majorBidi" w:hAnsiTheme="majorBidi" w:cstheme="majorBidi"/>
          <w:szCs w:val="24"/>
        </w:rPr>
        <w:t xml:space="preserve"> Conference held in 2015.</w:t>
      </w:r>
    </w:p>
    <w:p w14:paraId="54BA4F8F" w14:textId="14D3946F" w:rsidR="003D6830" w:rsidRPr="0094730E" w:rsidRDefault="003D6830" w:rsidP="003D6830">
      <w:pPr>
        <w:rPr>
          <w:rFonts w:asciiTheme="majorBidi" w:hAnsiTheme="majorBidi" w:cstheme="majorBidi"/>
          <w:szCs w:val="24"/>
        </w:rPr>
      </w:pPr>
      <w:r w:rsidRPr="0094730E">
        <w:rPr>
          <w:rFonts w:asciiTheme="majorBidi" w:hAnsiTheme="majorBidi" w:cstheme="majorBidi"/>
          <w:szCs w:val="24"/>
        </w:rPr>
        <w:t>Agenda item 1.8 was therefore established to continue the BLOS work and take action, if necessary, to accommodate the use of fixed-satellite service (FSS) networks by UA CNPC Links.</w:t>
      </w:r>
    </w:p>
    <w:p w14:paraId="20D2E135" w14:textId="5A160706" w:rsidR="003D6830" w:rsidRPr="0094730E" w:rsidRDefault="003D6830" w:rsidP="003D6830">
      <w:pPr>
        <w:rPr>
          <w:rFonts w:asciiTheme="majorBidi" w:hAnsiTheme="majorBidi" w:cstheme="majorBidi"/>
          <w:i/>
          <w:szCs w:val="24"/>
        </w:rPr>
      </w:pPr>
      <w:r w:rsidRPr="00F25D80">
        <w:rPr>
          <w:rFonts w:asciiTheme="majorBidi" w:hAnsiTheme="majorBidi" w:cstheme="majorBidi"/>
          <w:i/>
          <w:szCs w:val="24"/>
          <w:highlight w:val="yellow"/>
        </w:rPr>
        <w:t>[Editor’s Note:  a summary of the results of the studies and a brief description of the method(s) is still needed</w:t>
      </w:r>
      <w:r w:rsidR="004F0296" w:rsidRPr="00F25D80">
        <w:rPr>
          <w:rFonts w:asciiTheme="majorBidi" w:hAnsiTheme="majorBidi" w:cstheme="majorBidi"/>
          <w:i/>
          <w:szCs w:val="24"/>
          <w:highlight w:val="yellow"/>
        </w:rPr>
        <w:t xml:space="preserve"> in the Executive Summary</w:t>
      </w:r>
      <w:r w:rsidRPr="00F25D80">
        <w:rPr>
          <w:rFonts w:asciiTheme="majorBidi" w:hAnsiTheme="majorBidi" w:cstheme="majorBidi"/>
          <w:i/>
          <w:szCs w:val="24"/>
          <w:highlight w:val="yellow"/>
        </w:rPr>
        <w:t>.]</w:t>
      </w:r>
    </w:p>
    <w:p w14:paraId="14183C0D" w14:textId="77777777" w:rsidR="00CF3110" w:rsidRPr="0094730E" w:rsidRDefault="00CF3110" w:rsidP="009C61E9">
      <w:pPr>
        <w:pStyle w:val="Heading3"/>
        <w:rPr>
          <w:lang w:eastAsia="ja-JP"/>
        </w:rPr>
      </w:pPr>
      <w:r w:rsidRPr="0094730E">
        <w:lastRenderedPageBreak/>
        <w:t>2/1.8/2</w:t>
      </w:r>
      <w:r w:rsidRPr="0094730E">
        <w:tab/>
      </w:r>
      <w:r w:rsidRPr="0094730E">
        <w:tab/>
        <w:t>Background</w:t>
      </w:r>
    </w:p>
    <w:p w14:paraId="00C46803" w14:textId="77777777" w:rsidR="00CF3110" w:rsidRPr="0094730E" w:rsidRDefault="00CF3110" w:rsidP="00CF3110">
      <w:pPr>
        <w:rPr>
          <w:i/>
          <w:iCs/>
        </w:rPr>
      </w:pPr>
      <w:r w:rsidRPr="0094730E">
        <w:rPr>
          <w:i/>
          <w:iCs/>
          <w:highlight w:val="yellow"/>
        </w:rPr>
        <w:t xml:space="preserve">[Text of the background, not more than half a page of text to provide general information in a concise manner, in order to describe the rationale of the agenda items (or issue(s)). See also §A2.2 of Annex 2 to </w:t>
      </w:r>
      <w:hyperlink r:id="rId10" w:history="1">
        <w:r w:rsidRPr="0094730E">
          <w:rPr>
            <w:rStyle w:val="Hyperlink"/>
            <w:i/>
            <w:iCs/>
            <w:highlight w:val="yellow"/>
          </w:rPr>
          <w:t>Resolution ITU-R 2-8</w:t>
        </w:r>
      </w:hyperlink>
      <w:r w:rsidRPr="0094730E">
        <w:rPr>
          <w:i/>
          <w:iCs/>
          <w:highlight w:val="yellow"/>
        </w:rPr>
        <w:t>]</w:t>
      </w:r>
    </w:p>
    <w:p w14:paraId="5A0B0C49" w14:textId="624E3A89" w:rsidR="00FC05CA" w:rsidRPr="0094730E" w:rsidRDefault="00FC05CA" w:rsidP="00FC05CA">
      <w:pPr>
        <w:rPr>
          <w:rFonts w:asciiTheme="majorBidi" w:eastAsia="Calibri" w:hAnsiTheme="majorBidi" w:cstheme="majorBidi"/>
          <w:szCs w:val="24"/>
        </w:rPr>
      </w:pPr>
      <w:r w:rsidRPr="0094730E">
        <w:rPr>
          <w:rFonts w:asciiTheme="majorBidi" w:eastAsia="Calibri" w:hAnsiTheme="majorBidi" w:cstheme="majorBidi"/>
          <w:szCs w:val="24"/>
        </w:rPr>
        <w:t xml:space="preserve">In the context of this agenda item, an unmanned aircraft system (UAS) consist of a geostationary satellite operating under a fixed-satellite service (FSS) allocation, an unmanned aircraft (UA) with an </w:t>
      </w:r>
      <w:r w:rsidRPr="0094730E">
        <w:rPr>
          <w:rFonts w:asciiTheme="majorBidi" w:hAnsiTheme="majorBidi" w:cstheme="majorBidi"/>
          <w:szCs w:val="24"/>
        </w:rPr>
        <w:t xml:space="preserve">Earth stations on-board </w:t>
      </w:r>
      <w:r w:rsidRPr="0094730E">
        <w:rPr>
          <w:rFonts w:asciiTheme="majorBidi" w:eastAsia="Calibri" w:hAnsiTheme="majorBidi" w:cstheme="majorBidi"/>
          <w:szCs w:val="24"/>
        </w:rPr>
        <w:t>to interconnect the communication link between this UA and associated remote Earth station, called "unmanned aircraft control station” (UACS). UA are aircraft that do not carry a human pilot but that are piloted remotely, i.e. through a reliable communication link from outside the aircraft.</w:t>
      </w:r>
    </w:p>
    <w:p w14:paraId="74E32CCD" w14:textId="3E2072B9" w:rsidR="00FC05CA" w:rsidRPr="0094730E" w:rsidRDefault="00FC05CA" w:rsidP="00FC05CA">
      <w:pPr>
        <w:rPr>
          <w:rFonts w:asciiTheme="majorBidi" w:hAnsiTheme="majorBidi" w:cstheme="majorBidi"/>
          <w:szCs w:val="24"/>
        </w:rPr>
      </w:pPr>
      <w:r w:rsidRPr="0094730E">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M.2171. The operation of UA requires addressing the same issues as manned aircraft, namely safe and efficient integration into the air traffic control system.</w:t>
      </w:r>
    </w:p>
    <w:p w14:paraId="09D6F1CB" w14:textId="77777777" w:rsidR="00CF3110" w:rsidRPr="0094730E" w:rsidRDefault="00CF3110" w:rsidP="009C61E9">
      <w:pPr>
        <w:pStyle w:val="Heading3"/>
      </w:pPr>
      <w:r w:rsidRPr="0094730E">
        <w:t>2/1.8/3</w:t>
      </w:r>
      <w:r w:rsidRPr="0094730E">
        <w:tab/>
      </w:r>
      <w:r w:rsidRPr="0094730E">
        <w:tab/>
        <w:t>Summary and analysis of the results of ITU-R studies</w:t>
      </w:r>
    </w:p>
    <w:p w14:paraId="16069CCA" w14:textId="77777777" w:rsidR="00CF3110" w:rsidRPr="0094730E" w:rsidRDefault="00CF3110" w:rsidP="00CF3110">
      <w:pPr>
        <w:rPr>
          <w:i/>
          <w:iCs/>
        </w:rPr>
      </w:pPr>
      <w:r w:rsidRPr="0094730E">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2/1.8/3.1</w:t>
      </w:r>
      <w:r w:rsidRPr="0094730E">
        <w:rPr>
          <w:rFonts w:asciiTheme="majorBidi" w:hAnsiTheme="majorBidi" w:cstheme="majorBidi"/>
        </w:rPr>
        <w:tab/>
        <w:t>Summary of technical and operational studies</w:t>
      </w:r>
    </w:p>
    <w:p w14:paraId="062A9E1B" w14:textId="764DF4AB" w:rsidR="00A50A38" w:rsidRPr="0094730E" w:rsidRDefault="00A50A38" w:rsidP="00A50A38">
      <w:r w:rsidRPr="0094730E">
        <w:rPr>
          <w:rFonts w:asciiTheme="majorBidi" w:hAnsiTheme="majorBidi" w:cstheme="majorBidi"/>
          <w:szCs w:val="24"/>
          <w:highlight w:val="yellow"/>
          <w:lang w:eastAsia="fr-FR"/>
        </w:rPr>
        <w:t>[TBD]</w:t>
      </w:r>
    </w:p>
    <w:p w14:paraId="07952784" w14:textId="2A44CFF3" w:rsidR="00A50A38" w:rsidRPr="0094730E" w:rsidRDefault="00A50A38" w:rsidP="00A50A38">
      <w:pPr>
        <w:pStyle w:val="Heading2"/>
        <w:rPr>
          <w:rFonts w:asciiTheme="majorBidi" w:hAnsiTheme="majorBidi" w:cstheme="majorBidi"/>
        </w:rPr>
      </w:pPr>
      <w:r w:rsidRPr="0094730E">
        <w:rPr>
          <w:rFonts w:asciiTheme="majorBidi" w:hAnsiTheme="majorBidi" w:cstheme="majorBidi"/>
        </w:rPr>
        <w:t>2/1.8/3.2</w:t>
      </w:r>
      <w:r w:rsidRPr="0094730E">
        <w:rPr>
          <w:rFonts w:asciiTheme="majorBidi" w:hAnsiTheme="majorBidi" w:cstheme="majorBidi"/>
        </w:rPr>
        <w:tab/>
        <w:t>Relevant ITU-R recommendations and reports</w:t>
      </w:r>
    </w:p>
    <w:p w14:paraId="51BDDF92" w14:textId="4C387BDB" w:rsidR="00A50A38" w:rsidRPr="0094730E" w:rsidRDefault="00A50A38" w:rsidP="00A50A38">
      <w:r w:rsidRPr="0094730E">
        <w:t>ITU-R Recommendations, relevant for studies under WRC-23 agenda item 1.8, as appropriate, are:</w:t>
      </w:r>
    </w:p>
    <w:p w14:paraId="3BAACAED" w14:textId="77777777" w:rsidR="002E0118" w:rsidRPr="0094730E" w:rsidRDefault="00A50A38" w:rsidP="002E0118">
      <w:pPr>
        <w:pStyle w:val="enumlev1"/>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1" w:history="1">
        <w:r w:rsidR="002E0118" w:rsidRPr="0094730E">
          <w:rPr>
            <w:rFonts w:asciiTheme="majorBidi" w:hAnsiTheme="majorBidi" w:cstheme="majorBidi"/>
            <w:color w:val="0000FF"/>
            <w:szCs w:val="24"/>
            <w:u w:val="single"/>
          </w:rPr>
          <w:t>F.758-5</w:t>
        </w:r>
      </w:hyperlink>
      <w:r w:rsidR="002E0118" w:rsidRPr="0094730E">
        <w:rPr>
          <w:rFonts w:asciiTheme="majorBidi" w:hAnsiTheme="majorBidi" w:cstheme="majorBidi"/>
          <w:szCs w:val="24"/>
        </w:rPr>
        <w:t xml:space="preserve">, ITU-R </w:t>
      </w:r>
      <w:hyperlink r:id="rId12" w:history="1">
        <w:r w:rsidR="002E0118" w:rsidRPr="0094730E">
          <w:rPr>
            <w:rFonts w:asciiTheme="majorBidi" w:hAnsiTheme="majorBidi" w:cstheme="majorBidi"/>
            <w:color w:val="0000FF"/>
            <w:szCs w:val="24"/>
            <w:u w:val="single"/>
          </w:rPr>
          <w:t>F.1494</w:t>
        </w:r>
      </w:hyperlink>
      <w:r w:rsidR="002E0118" w:rsidRPr="0094730E">
        <w:rPr>
          <w:rFonts w:asciiTheme="majorBidi" w:hAnsiTheme="majorBidi" w:cstheme="majorBidi"/>
          <w:szCs w:val="24"/>
        </w:rPr>
        <w:t xml:space="preserve">, ITU-R </w:t>
      </w:r>
      <w:hyperlink r:id="rId13" w:history="1">
        <w:r w:rsidR="002E0118" w:rsidRPr="0094730E">
          <w:rPr>
            <w:rFonts w:asciiTheme="majorBidi" w:hAnsiTheme="majorBidi" w:cstheme="majorBidi"/>
            <w:color w:val="0000FF"/>
            <w:szCs w:val="24"/>
            <w:u w:val="single"/>
          </w:rPr>
          <w:t>F.1495</w:t>
        </w:r>
      </w:hyperlink>
      <w:r w:rsidR="002E0118" w:rsidRPr="0094730E">
        <w:rPr>
          <w:rFonts w:asciiTheme="majorBidi" w:hAnsiTheme="majorBidi" w:cstheme="majorBidi"/>
          <w:szCs w:val="24"/>
        </w:rPr>
        <w:t xml:space="preserve">, ITU-R </w:t>
      </w:r>
      <w:hyperlink r:id="rId14" w:history="1">
        <w:r w:rsidR="002E0118" w:rsidRPr="0094730E">
          <w:rPr>
            <w:rFonts w:asciiTheme="majorBidi" w:hAnsiTheme="majorBidi" w:cstheme="majorBidi"/>
            <w:color w:val="0000FF"/>
            <w:szCs w:val="24"/>
            <w:u w:val="single"/>
          </w:rPr>
          <w:t>F.1565</w:t>
        </w:r>
      </w:hyperlink>
      <w:r w:rsidR="002E0118" w:rsidRPr="0094730E">
        <w:rPr>
          <w:rFonts w:asciiTheme="majorBidi" w:hAnsiTheme="majorBidi" w:cstheme="majorBidi"/>
          <w:szCs w:val="24"/>
        </w:rPr>
        <w:t>;</w:t>
      </w:r>
    </w:p>
    <w:p w14:paraId="2237CBA1" w14:textId="77777777" w:rsidR="002E0118" w:rsidRPr="0094730E" w:rsidRDefault="002E0118" w:rsidP="002E0118">
      <w:pPr>
        <w:tabs>
          <w:tab w:val="clear" w:pos="2268"/>
          <w:tab w:val="left" w:pos="2608"/>
          <w:tab w:val="left" w:pos="3345"/>
        </w:tabs>
        <w:spacing w:before="80"/>
        <w:ind w:left="1134" w:hanging="1134"/>
        <w:rPr>
          <w:rFonts w:asciiTheme="majorBidi" w:hAnsiTheme="majorBidi" w:cstheme="majorBidi"/>
          <w:szCs w:val="24"/>
        </w:rPr>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15" w:history="1">
        <w:r w:rsidRPr="0094730E">
          <w:rPr>
            <w:rFonts w:asciiTheme="majorBidi" w:hAnsiTheme="majorBidi" w:cstheme="majorBidi"/>
            <w:color w:val="0000FF"/>
            <w:szCs w:val="24"/>
            <w:u w:val="single"/>
          </w:rPr>
          <w:t>M.1180</w:t>
        </w:r>
      </w:hyperlink>
      <w:r w:rsidRPr="0094730E">
        <w:rPr>
          <w:rFonts w:asciiTheme="majorBidi" w:hAnsiTheme="majorBidi" w:cstheme="majorBidi"/>
          <w:szCs w:val="24"/>
        </w:rPr>
        <w:t xml:space="preserve">, ITU-R </w:t>
      </w:r>
      <w:hyperlink r:id="rId16" w:history="1">
        <w:r w:rsidRPr="0094730E">
          <w:rPr>
            <w:rFonts w:asciiTheme="majorBidi" w:hAnsiTheme="majorBidi" w:cstheme="majorBidi"/>
            <w:color w:val="0000FF"/>
            <w:szCs w:val="24"/>
            <w:u w:val="single"/>
          </w:rPr>
          <w:t>M.1233</w:t>
        </w:r>
      </w:hyperlink>
      <w:r w:rsidRPr="0094730E">
        <w:rPr>
          <w:rFonts w:asciiTheme="majorBidi" w:hAnsiTheme="majorBidi" w:cstheme="majorBidi"/>
          <w:szCs w:val="24"/>
        </w:rPr>
        <w:t xml:space="preserve">, ITU-R </w:t>
      </w:r>
      <w:hyperlink r:id="rId17" w:history="1">
        <w:r w:rsidRPr="0094730E">
          <w:rPr>
            <w:rFonts w:asciiTheme="majorBidi" w:hAnsiTheme="majorBidi" w:cstheme="majorBidi"/>
            <w:color w:val="0000FF"/>
            <w:szCs w:val="24"/>
            <w:u w:val="single"/>
          </w:rPr>
          <w:t>M.1372</w:t>
        </w:r>
      </w:hyperlink>
      <w:r w:rsidRPr="0094730E">
        <w:rPr>
          <w:rFonts w:asciiTheme="majorBidi" w:hAnsiTheme="majorBidi" w:cstheme="majorBidi"/>
          <w:szCs w:val="24"/>
        </w:rPr>
        <w:t>, ITU-</w:t>
      </w:r>
      <w:hyperlink r:id="rId18" w:history="1">
        <w:r w:rsidRPr="0094730E">
          <w:rPr>
            <w:rFonts w:asciiTheme="majorBidi" w:hAnsiTheme="majorBidi" w:cstheme="majorBidi"/>
            <w:color w:val="0000FF"/>
            <w:szCs w:val="24"/>
            <w:u w:val="single"/>
          </w:rPr>
          <w:t>R M.1643</w:t>
        </w:r>
      </w:hyperlink>
      <w:r w:rsidRPr="0094730E">
        <w:rPr>
          <w:rFonts w:asciiTheme="majorBidi" w:hAnsiTheme="majorBidi" w:cstheme="majorBidi"/>
          <w:szCs w:val="24"/>
        </w:rPr>
        <w:t xml:space="preserve">, ITU-R </w:t>
      </w:r>
      <w:hyperlink r:id="rId19" w:history="1">
        <w:r w:rsidRPr="0094730E">
          <w:rPr>
            <w:rFonts w:asciiTheme="majorBidi" w:hAnsiTheme="majorBidi" w:cstheme="majorBidi"/>
            <w:color w:val="0000FF"/>
            <w:szCs w:val="24"/>
            <w:u w:val="single"/>
          </w:rPr>
          <w:t>M.1644</w:t>
        </w:r>
      </w:hyperlink>
      <w:r w:rsidRPr="0094730E">
        <w:rPr>
          <w:rFonts w:asciiTheme="majorBidi" w:hAnsiTheme="majorBidi" w:cstheme="majorBidi"/>
          <w:szCs w:val="24"/>
        </w:rPr>
        <w:t>, ITU</w:t>
      </w:r>
      <w:r w:rsidRPr="0094730E">
        <w:rPr>
          <w:rFonts w:asciiTheme="majorBidi" w:hAnsiTheme="majorBidi" w:cstheme="majorBidi"/>
          <w:szCs w:val="24"/>
        </w:rPr>
        <w:noBreakHyphen/>
        <w:t xml:space="preserve">R </w:t>
      </w:r>
      <w:hyperlink r:id="rId20" w:history="1">
        <w:r w:rsidRPr="0094730E">
          <w:rPr>
            <w:rFonts w:asciiTheme="majorBidi" w:hAnsiTheme="majorBidi" w:cstheme="majorBidi"/>
            <w:color w:val="0000FF"/>
            <w:szCs w:val="24"/>
            <w:u w:val="single"/>
          </w:rPr>
          <w:t>M.1730</w:t>
        </w:r>
      </w:hyperlink>
      <w:r w:rsidRPr="0094730E">
        <w:rPr>
          <w:rFonts w:asciiTheme="majorBidi" w:hAnsiTheme="majorBidi" w:cstheme="majorBidi"/>
          <w:szCs w:val="24"/>
        </w:rPr>
        <w:t xml:space="preserve">, ITU-R </w:t>
      </w:r>
      <w:hyperlink r:id="rId21" w:history="1">
        <w:r w:rsidRPr="0094730E">
          <w:rPr>
            <w:rFonts w:asciiTheme="majorBidi" w:hAnsiTheme="majorBidi" w:cstheme="majorBidi"/>
            <w:color w:val="0000FF"/>
            <w:szCs w:val="24"/>
            <w:u w:val="single"/>
          </w:rPr>
          <w:t>M.2008</w:t>
        </w:r>
      </w:hyperlink>
      <w:r w:rsidRPr="0094730E">
        <w:rPr>
          <w:rFonts w:asciiTheme="majorBidi" w:hAnsiTheme="majorBidi" w:cstheme="majorBidi"/>
          <w:szCs w:val="24"/>
        </w:rPr>
        <w:t>;</w:t>
      </w:r>
    </w:p>
    <w:p w14:paraId="36B38067" w14:textId="32EA911E" w:rsidR="00A50A38" w:rsidRPr="0094730E" w:rsidRDefault="002E0118" w:rsidP="004F0296">
      <w:pPr>
        <w:tabs>
          <w:tab w:val="clear" w:pos="2268"/>
          <w:tab w:val="left" w:pos="2608"/>
          <w:tab w:val="left" w:pos="3345"/>
        </w:tabs>
        <w:spacing w:before="80"/>
        <w:ind w:left="1134" w:hanging="1134"/>
      </w:pPr>
      <w:r w:rsidRPr="0094730E">
        <w:rPr>
          <w:rFonts w:asciiTheme="majorBidi" w:hAnsiTheme="majorBidi" w:cstheme="majorBidi"/>
          <w:szCs w:val="24"/>
        </w:rPr>
        <w:t>–</w:t>
      </w:r>
      <w:r w:rsidRPr="0094730E">
        <w:rPr>
          <w:rFonts w:asciiTheme="majorBidi" w:hAnsiTheme="majorBidi" w:cstheme="majorBidi"/>
          <w:szCs w:val="24"/>
        </w:rPr>
        <w:tab/>
        <w:t xml:space="preserve">ITU-R </w:t>
      </w:r>
      <w:hyperlink r:id="rId22" w:history="1">
        <w:r w:rsidRPr="0094730E">
          <w:rPr>
            <w:rFonts w:asciiTheme="majorBidi" w:hAnsiTheme="majorBidi" w:cstheme="majorBidi"/>
            <w:color w:val="0000FF"/>
            <w:szCs w:val="24"/>
            <w:u w:val="single"/>
          </w:rPr>
          <w:t>SF.1650</w:t>
        </w:r>
      </w:hyperlink>
      <w:r w:rsidRPr="0094730E">
        <w:rPr>
          <w:rFonts w:asciiTheme="majorBidi" w:hAnsiTheme="majorBidi" w:cstheme="majorBidi"/>
          <w:szCs w:val="24"/>
        </w:rPr>
        <w:t xml:space="preserve">, ITU-R </w:t>
      </w:r>
      <w:hyperlink r:id="rId23" w:history="1">
        <w:r w:rsidRPr="0094730E">
          <w:rPr>
            <w:rFonts w:asciiTheme="majorBidi" w:hAnsiTheme="majorBidi" w:cstheme="majorBidi"/>
            <w:color w:val="0000FF"/>
            <w:szCs w:val="24"/>
            <w:u w:val="single"/>
          </w:rPr>
          <w:t>S.524-9</w:t>
        </w:r>
      </w:hyperlink>
      <w:r w:rsidRPr="0094730E">
        <w:rPr>
          <w:rFonts w:asciiTheme="majorBidi" w:hAnsiTheme="majorBidi" w:cstheme="majorBidi"/>
          <w:szCs w:val="24"/>
        </w:rPr>
        <w:t xml:space="preserve">, ITU-R </w:t>
      </w:r>
      <w:hyperlink r:id="rId24" w:history="1">
        <w:r w:rsidRPr="0094730E">
          <w:rPr>
            <w:rFonts w:asciiTheme="majorBidi" w:hAnsiTheme="majorBidi" w:cstheme="majorBidi"/>
            <w:color w:val="0000FF"/>
            <w:szCs w:val="24"/>
            <w:u w:val="single"/>
          </w:rPr>
          <w:t>SF.1006</w:t>
        </w:r>
      </w:hyperlink>
      <w:r w:rsidRPr="0094730E">
        <w:rPr>
          <w:rFonts w:asciiTheme="majorBidi" w:hAnsiTheme="majorBidi" w:cstheme="majorBidi"/>
          <w:szCs w:val="24"/>
        </w:rPr>
        <w:t xml:space="preserve">, ITU-R </w:t>
      </w:r>
      <w:hyperlink r:id="rId25" w:history="1">
        <w:r w:rsidRPr="0094730E">
          <w:rPr>
            <w:rFonts w:asciiTheme="majorBidi" w:hAnsiTheme="majorBidi" w:cstheme="majorBidi"/>
            <w:color w:val="0000FF"/>
            <w:szCs w:val="24"/>
            <w:u w:val="single"/>
          </w:rPr>
          <w:t>S.1432</w:t>
        </w:r>
      </w:hyperlink>
      <w:r w:rsidRPr="0094730E">
        <w:rPr>
          <w:rFonts w:asciiTheme="majorBidi" w:hAnsiTheme="majorBidi" w:cstheme="majorBidi"/>
          <w:color w:val="0000FF"/>
          <w:szCs w:val="24"/>
          <w:u w:val="single"/>
        </w:rPr>
        <w:t>.</w:t>
      </w:r>
    </w:p>
    <w:p w14:paraId="0F3BB1D2" w14:textId="7F5C845D" w:rsidR="00A50A38" w:rsidRPr="0094730E" w:rsidRDefault="00A50A38" w:rsidP="00A50A38">
      <w:pPr>
        <w:rPr>
          <w:rFonts w:asciiTheme="majorBidi" w:hAnsiTheme="majorBidi" w:cstheme="majorBidi"/>
          <w:szCs w:val="24"/>
          <w:lang w:eastAsia="fr-FR"/>
        </w:rPr>
      </w:pPr>
      <w:r w:rsidRPr="0094730E">
        <w:rPr>
          <w:rFonts w:asciiTheme="majorBidi" w:hAnsiTheme="majorBidi" w:cstheme="majorBidi"/>
          <w:szCs w:val="24"/>
        </w:rPr>
        <w:t>ITU-R Reports, relevant for the studies under WRC-</w:t>
      </w:r>
      <w:r w:rsidR="00FA2B2B" w:rsidRPr="0094730E">
        <w:rPr>
          <w:rFonts w:asciiTheme="majorBidi" w:hAnsiTheme="majorBidi" w:cstheme="majorBidi"/>
          <w:szCs w:val="24"/>
        </w:rPr>
        <w:t>23</w:t>
      </w:r>
      <w:r w:rsidRPr="0094730E">
        <w:rPr>
          <w:rFonts w:asciiTheme="majorBidi" w:hAnsiTheme="majorBidi" w:cstheme="majorBidi"/>
          <w:szCs w:val="24"/>
        </w:rPr>
        <w:t xml:space="preserve"> agenda item 1.</w:t>
      </w:r>
      <w:r w:rsidR="00FA2B2B" w:rsidRPr="0094730E">
        <w:rPr>
          <w:rFonts w:asciiTheme="majorBidi" w:hAnsiTheme="majorBidi" w:cstheme="majorBidi"/>
          <w:szCs w:val="24"/>
        </w:rPr>
        <w:t>8</w:t>
      </w:r>
      <w:r w:rsidRPr="0094730E">
        <w:rPr>
          <w:rFonts w:asciiTheme="majorBidi" w:hAnsiTheme="majorBidi" w:cstheme="majorBidi"/>
          <w:szCs w:val="24"/>
        </w:rPr>
        <w:t xml:space="preserve"> are:</w:t>
      </w:r>
    </w:p>
    <w:p w14:paraId="01835227" w14:textId="68C2BD89" w:rsidR="00A50A38" w:rsidRPr="0094730E" w:rsidRDefault="00A50A38" w:rsidP="00A50A38">
      <w:r w:rsidRPr="0094730E">
        <w:rPr>
          <w:rFonts w:asciiTheme="majorBidi" w:hAnsiTheme="majorBidi" w:cstheme="majorBidi"/>
          <w:szCs w:val="24"/>
        </w:rPr>
        <w:t>–</w:t>
      </w:r>
      <w:r w:rsidRPr="0094730E">
        <w:rPr>
          <w:rFonts w:asciiTheme="majorBidi" w:hAnsiTheme="majorBidi" w:cstheme="majorBidi"/>
          <w:szCs w:val="24"/>
        </w:rPr>
        <w:tab/>
        <w:t>ITU</w:t>
      </w:r>
      <w:r w:rsidRPr="0094730E">
        <w:rPr>
          <w:rFonts w:asciiTheme="majorBidi" w:hAnsiTheme="majorBidi" w:cstheme="majorBidi"/>
          <w:szCs w:val="24"/>
          <w:lang w:eastAsia="fr-FR"/>
        </w:rPr>
        <w:t xml:space="preserve">-R </w:t>
      </w:r>
      <w:hyperlink r:id="rId26" w:history="1">
        <w:r w:rsidR="00FA2B2B" w:rsidRPr="0094730E">
          <w:rPr>
            <w:rFonts w:asciiTheme="majorBidi" w:hAnsiTheme="majorBidi" w:cstheme="majorBidi"/>
            <w:color w:val="0000FF"/>
            <w:szCs w:val="24"/>
            <w:u w:val="single"/>
            <w:lang w:eastAsia="fr-FR"/>
          </w:rPr>
          <w:t>M.2171</w:t>
        </w:r>
      </w:hyperlink>
      <w:r w:rsidR="00FA2B2B" w:rsidRPr="0094730E">
        <w:rPr>
          <w:rFonts w:asciiTheme="majorBidi" w:hAnsiTheme="majorBidi" w:cstheme="majorBidi"/>
          <w:szCs w:val="24"/>
          <w:lang w:eastAsia="fr-FR"/>
        </w:rPr>
        <w:t xml:space="preserve">, </w:t>
      </w:r>
      <w:hyperlink r:id="rId27" w:history="1">
        <w:r w:rsidR="00FA2B2B" w:rsidRPr="0094730E">
          <w:t xml:space="preserve">ITU-R </w:t>
        </w:r>
        <w:r w:rsidR="00FA2B2B" w:rsidRPr="0094730E">
          <w:rPr>
            <w:rFonts w:asciiTheme="majorBidi" w:hAnsiTheme="majorBidi" w:cstheme="majorBidi"/>
            <w:color w:val="0000FF"/>
            <w:szCs w:val="24"/>
            <w:u w:val="single"/>
            <w:lang w:eastAsia="fr-FR"/>
          </w:rPr>
          <w:t>M.2233</w:t>
        </w:r>
      </w:hyperlink>
      <w:r w:rsidR="00FA2B2B" w:rsidRPr="0094730E">
        <w:rPr>
          <w:rFonts w:asciiTheme="majorBidi" w:hAnsiTheme="majorBidi" w:cstheme="majorBidi"/>
          <w:color w:val="0000FF"/>
          <w:szCs w:val="24"/>
          <w:u w:val="single"/>
          <w:lang w:eastAsia="fr-FR"/>
        </w:rPr>
        <w:t>.</w:t>
      </w:r>
    </w:p>
    <w:p w14:paraId="659F53C4" w14:textId="77777777" w:rsidR="00A50A38" w:rsidRPr="0094730E" w:rsidRDefault="00A50A38" w:rsidP="00A50A38">
      <w:pPr>
        <w:rPr>
          <w:rFonts w:asciiTheme="majorBidi" w:hAnsiTheme="majorBidi" w:cstheme="majorBidi"/>
          <w:szCs w:val="24"/>
          <w:lang w:eastAsia="ja-JP"/>
        </w:rPr>
      </w:pPr>
      <w:r w:rsidRPr="0094730E">
        <w:rPr>
          <w:rFonts w:asciiTheme="majorBidi" w:hAnsiTheme="majorBidi" w:cstheme="majorBidi"/>
          <w:szCs w:val="24"/>
          <w:lang w:eastAsia="ja-JP"/>
        </w:rPr>
        <w:t>New ITU-R Reports developed for this topic are:</w:t>
      </w:r>
    </w:p>
    <w:p w14:paraId="4C14C69E" w14:textId="6072E3BC" w:rsidR="00A50A38" w:rsidRPr="0094730E" w:rsidRDefault="00A50A38" w:rsidP="009C61E9">
      <w:pPr>
        <w:pStyle w:val="enumlev1"/>
      </w:pPr>
      <w:r w:rsidRPr="0094730E">
        <w:t>–</w:t>
      </w:r>
      <w:r w:rsidRPr="0094730E">
        <w:tab/>
      </w:r>
      <w:r w:rsidR="002E0118" w:rsidRPr="0094730E">
        <w:rPr>
          <w:lang w:eastAsia="ja-JP"/>
        </w:rPr>
        <w:t xml:space="preserve">Preliminary draft new Report </w:t>
      </w:r>
      <w:r w:rsidRPr="0094730E">
        <w:rPr>
          <w:lang w:eastAsia="ja-JP"/>
        </w:rPr>
        <w:t xml:space="preserve">ITU-R </w:t>
      </w:r>
      <w:r w:rsidRPr="0094730E">
        <w:rPr>
          <w:lang w:eastAsia="fr-FR"/>
        </w:rPr>
        <w:t>[</w:t>
      </w:r>
      <w:r w:rsidR="002E0118" w:rsidRPr="0094730E">
        <w:rPr>
          <w:lang w:eastAsia="fr-FR"/>
        </w:rPr>
        <w:t>UA_PFD</w:t>
      </w:r>
      <w:r w:rsidRPr="0094730E">
        <w:rPr>
          <w:lang w:eastAsia="fr-FR"/>
        </w:rPr>
        <w:t>]</w:t>
      </w:r>
    </w:p>
    <w:p w14:paraId="3D208F77" w14:textId="5FBC0481" w:rsidR="00A50A38" w:rsidRPr="0094730E" w:rsidRDefault="00A50A38" w:rsidP="00A50A38">
      <w:pPr>
        <w:pStyle w:val="Heading2"/>
      </w:pPr>
      <w:r w:rsidRPr="0094730E">
        <w:rPr>
          <w:rFonts w:asciiTheme="majorBidi" w:hAnsiTheme="majorBidi" w:cstheme="majorBidi"/>
        </w:rPr>
        <w:t>2/1.8/3.3</w:t>
      </w:r>
      <w:r w:rsidRPr="0094730E">
        <w:rPr>
          <w:rFonts w:asciiTheme="majorBidi" w:hAnsiTheme="majorBidi" w:cstheme="majorBidi"/>
        </w:rPr>
        <w:tab/>
        <w:t>Analysis of the results of studies</w:t>
      </w:r>
    </w:p>
    <w:p w14:paraId="0B403D8F" w14:textId="647FE33B" w:rsidR="002103DE" w:rsidRPr="005A222E" w:rsidRDefault="008A7524" w:rsidP="00A50A38">
      <w:pPr>
        <w:rPr>
          <w:ins w:id="11" w:author="Nellis, Donald (FAA)" w:date="2021-09-15T10:30:00Z"/>
          <w:rFonts w:asciiTheme="majorBidi" w:hAnsiTheme="majorBidi" w:cstheme="majorBidi"/>
          <w:szCs w:val="24"/>
          <w:highlight w:val="cyan"/>
          <w:lang w:eastAsia="fr-FR"/>
        </w:rPr>
      </w:pPr>
      <w:ins w:id="12" w:author="Nellis, Donald (FAA)" w:date="2021-09-15T10:29:00Z">
        <w:r w:rsidRPr="005A222E">
          <w:rPr>
            <w:rFonts w:asciiTheme="majorBidi" w:hAnsiTheme="majorBidi" w:cstheme="majorBidi"/>
            <w:szCs w:val="24"/>
            <w:highlight w:val="cyan"/>
            <w:lang w:eastAsia="fr-FR"/>
          </w:rPr>
          <w:t xml:space="preserve">There are four different types of links between unmanned </w:t>
        </w:r>
      </w:ins>
      <w:ins w:id="13" w:author="Nellis, Donald (FAA)" w:date="2021-09-15T10:30:00Z">
        <w:r w:rsidR="002103DE" w:rsidRPr="005A222E">
          <w:rPr>
            <w:rFonts w:asciiTheme="majorBidi" w:hAnsiTheme="majorBidi" w:cstheme="majorBidi"/>
            <w:szCs w:val="24"/>
            <w:highlight w:val="cyan"/>
            <w:lang w:eastAsia="fr-FR"/>
          </w:rPr>
          <w:t xml:space="preserve">aircraft earth stations and the fixed-satellite service </w:t>
        </w:r>
      </w:ins>
      <w:ins w:id="14" w:author="Nellis, Donald (FAA)" w:date="2021-09-15T10:35:00Z">
        <w:r w:rsidR="002103DE" w:rsidRPr="005A222E">
          <w:rPr>
            <w:rFonts w:asciiTheme="majorBidi" w:hAnsiTheme="majorBidi" w:cstheme="majorBidi"/>
            <w:szCs w:val="24"/>
            <w:highlight w:val="cyan"/>
            <w:lang w:eastAsia="fr-FR"/>
          </w:rPr>
          <w:t xml:space="preserve">(FSS) </w:t>
        </w:r>
      </w:ins>
      <w:ins w:id="15" w:author="Nellis, Donald (FAA)" w:date="2021-09-15T10:30:00Z">
        <w:r w:rsidR="002103DE" w:rsidRPr="005A222E">
          <w:rPr>
            <w:rFonts w:asciiTheme="majorBidi" w:hAnsiTheme="majorBidi" w:cstheme="majorBidi"/>
            <w:szCs w:val="24"/>
            <w:highlight w:val="cyan"/>
            <w:lang w:eastAsia="fr-FR"/>
          </w:rPr>
          <w:t>space stations:</w:t>
        </w:r>
      </w:ins>
    </w:p>
    <w:p w14:paraId="2A02FA37" w14:textId="55C7A0D7" w:rsidR="002103DE" w:rsidRPr="005A222E" w:rsidRDefault="002103DE" w:rsidP="00A50A38">
      <w:pPr>
        <w:rPr>
          <w:ins w:id="16" w:author="Nellis, Donald (FAA)" w:date="2021-09-15T10:33:00Z"/>
          <w:rFonts w:asciiTheme="majorBidi" w:hAnsiTheme="majorBidi" w:cstheme="majorBidi"/>
          <w:szCs w:val="24"/>
          <w:highlight w:val="cyan"/>
          <w:lang w:eastAsia="fr-FR"/>
        </w:rPr>
      </w:pPr>
      <w:ins w:id="17" w:author="Nellis, Donald (FAA)" w:date="2021-09-15T10:31:00Z">
        <w:r w:rsidRPr="005A222E">
          <w:rPr>
            <w:rFonts w:asciiTheme="majorBidi" w:hAnsiTheme="majorBidi" w:cstheme="majorBidi"/>
            <w:szCs w:val="24"/>
            <w:highlight w:val="cyan"/>
            <w:lang w:eastAsia="fr-FR"/>
          </w:rPr>
          <w:tab/>
        </w:r>
      </w:ins>
      <w:ins w:id="18" w:author="Nellis, Donald (FAA)" w:date="2021-09-15T10:33:00Z">
        <w:r w:rsidRPr="005A222E">
          <w:rPr>
            <w:rFonts w:asciiTheme="majorBidi" w:hAnsiTheme="majorBidi" w:cstheme="majorBidi"/>
            <w:b/>
            <w:szCs w:val="24"/>
            <w:highlight w:val="cyan"/>
            <w:lang w:eastAsia="fr-FR"/>
          </w:rPr>
          <w:t>Link 1</w:t>
        </w:r>
        <w:r w:rsidRPr="005A222E">
          <w:rPr>
            <w:rFonts w:asciiTheme="majorBidi" w:hAnsiTheme="majorBidi" w:cstheme="majorBidi"/>
            <w:szCs w:val="24"/>
            <w:highlight w:val="cyan"/>
            <w:lang w:eastAsia="fr-FR"/>
          </w:rPr>
          <w:tab/>
        </w:r>
        <w:r w:rsidRPr="005A222E">
          <w:rPr>
            <w:rFonts w:asciiTheme="majorBidi" w:hAnsiTheme="majorBidi" w:cstheme="majorBidi"/>
            <w:szCs w:val="24"/>
            <w:highlight w:val="cyan"/>
            <w:lang w:eastAsia="fr-FR"/>
          </w:rPr>
          <w:tab/>
          <w:t xml:space="preserve">UACS </w:t>
        </w:r>
      </w:ins>
      <w:ins w:id="19" w:author="Nellis, Donald (FAA)" w:date="2021-09-15T10:35:00Z">
        <w:r w:rsidRPr="005A222E">
          <w:rPr>
            <w:rFonts w:asciiTheme="majorBidi" w:hAnsiTheme="majorBidi" w:cstheme="majorBidi"/>
            <w:szCs w:val="24"/>
            <w:highlight w:val="cyan"/>
            <w:lang w:eastAsia="fr-FR"/>
          </w:rPr>
          <w:t>E</w:t>
        </w:r>
      </w:ins>
      <w:ins w:id="20" w:author="Nellis, Donald (FAA)" w:date="2021-09-15T10:33:00Z">
        <w:r w:rsidRPr="005A222E">
          <w:rPr>
            <w:rFonts w:asciiTheme="majorBidi" w:hAnsiTheme="majorBidi" w:cstheme="majorBidi"/>
            <w:szCs w:val="24"/>
            <w:highlight w:val="cyan"/>
            <w:lang w:eastAsia="fr-FR"/>
          </w:rPr>
          <w:t>arth station to FSS space station.</w:t>
        </w:r>
      </w:ins>
    </w:p>
    <w:p w14:paraId="4E30F843" w14:textId="00AE4B08" w:rsidR="002103DE" w:rsidRPr="005A222E" w:rsidRDefault="002103DE" w:rsidP="00A50A38">
      <w:pPr>
        <w:rPr>
          <w:ins w:id="21" w:author="Nellis, Donald (FAA)" w:date="2021-09-15T10:34:00Z"/>
          <w:rFonts w:asciiTheme="majorBidi" w:hAnsiTheme="majorBidi" w:cstheme="majorBidi"/>
          <w:szCs w:val="24"/>
          <w:highlight w:val="cyan"/>
          <w:lang w:eastAsia="fr-FR"/>
        </w:rPr>
      </w:pPr>
      <w:ins w:id="22" w:author="Nellis, Donald (FAA)" w:date="2021-09-15T10:34:00Z">
        <w:r w:rsidRPr="005A222E">
          <w:rPr>
            <w:rFonts w:asciiTheme="majorBidi" w:hAnsiTheme="majorBidi" w:cstheme="majorBidi"/>
            <w:szCs w:val="24"/>
            <w:highlight w:val="cyan"/>
            <w:lang w:eastAsia="fr-FR"/>
          </w:rPr>
          <w:tab/>
        </w:r>
        <w:r w:rsidRPr="005A222E">
          <w:rPr>
            <w:rFonts w:asciiTheme="majorBidi" w:hAnsiTheme="majorBidi" w:cstheme="majorBidi"/>
            <w:b/>
            <w:szCs w:val="24"/>
            <w:highlight w:val="cyan"/>
            <w:lang w:eastAsia="fr-FR"/>
          </w:rPr>
          <w:t>Link 2</w:t>
        </w:r>
        <w:r w:rsidRPr="005A222E">
          <w:rPr>
            <w:rFonts w:asciiTheme="majorBidi" w:hAnsiTheme="majorBidi" w:cstheme="majorBidi"/>
            <w:szCs w:val="24"/>
            <w:highlight w:val="cyan"/>
            <w:lang w:eastAsia="fr-FR"/>
          </w:rPr>
          <w:tab/>
        </w:r>
        <w:r w:rsidRPr="005A222E">
          <w:rPr>
            <w:rFonts w:asciiTheme="majorBidi" w:hAnsiTheme="majorBidi" w:cstheme="majorBidi"/>
            <w:szCs w:val="24"/>
            <w:highlight w:val="cyan"/>
            <w:lang w:eastAsia="fr-FR"/>
          </w:rPr>
          <w:tab/>
          <w:t xml:space="preserve">FSS space station to UA </w:t>
        </w:r>
      </w:ins>
      <w:ins w:id="23" w:author="Nellis, Donald (FAA)" w:date="2021-09-15T10:35:00Z">
        <w:r w:rsidRPr="005A222E">
          <w:rPr>
            <w:rFonts w:asciiTheme="majorBidi" w:hAnsiTheme="majorBidi" w:cstheme="majorBidi"/>
            <w:szCs w:val="24"/>
            <w:highlight w:val="cyan"/>
            <w:lang w:eastAsia="fr-FR"/>
          </w:rPr>
          <w:t>E</w:t>
        </w:r>
      </w:ins>
      <w:ins w:id="24" w:author="Nellis, Donald (FAA)" w:date="2021-09-15T10:34:00Z">
        <w:r w:rsidRPr="005A222E">
          <w:rPr>
            <w:rFonts w:asciiTheme="majorBidi" w:hAnsiTheme="majorBidi" w:cstheme="majorBidi"/>
            <w:szCs w:val="24"/>
            <w:highlight w:val="cyan"/>
            <w:lang w:eastAsia="fr-FR"/>
          </w:rPr>
          <w:t>arth station</w:t>
        </w:r>
      </w:ins>
    </w:p>
    <w:p w14:paraId="07D1C314" w14:textId="68C527DD" w:rsidR="002103DE" w:rsidRPr="005A222E" w:rsidRDefault="002103DE" w:rsidP="00A50A38">
      <w:pPr>
        <w:rPr>
          <w:ins w:id="25" w:author="Nellis, Donald (FAA)" w:date="2021-09-15T10:35:00Z"/>
          <w:rFonts w:asciiTheme="majorBidi" w:hAnsiTheme="majorBidi" w:cstheme="majorBidi"/>
          <w:szCs w:val="24"/>
          <w:highlight w:val="cyan"/>
          <w:lang w:eastAsia="fr-FR"/>
        </w:rPr>
      </w:pPr>
      <w:ins w:id="26" w:author="Nellis, Donald (FAA)" w:date="2021-09-15T10:34:00Z">
        <w:r w:rsidRPr="005A222E">
          <w:rPr>
            <w:rFonts w:asciiTheme="majorBidi" w:hAnsiTheme="majorBidi" w:cstheme="majorBidi"/>
            <w:szCs w:val="24"/>
            <w:highlight w:val="cyan"/>
            <w:lang w:eastAsia="fr-FR"/>
          </w:rPr>
          <w:tab/>
        </w:r>
        <w:r w:rsidRPr="005A222E">
          <w:rPr>
            <w:rFonts w:asciiTheme="majorBidi" w:hAnsiTheme="majorBidi" w:cstheme="majorBidi"/>
            <w:b/>
            <w:szCs w:val="24"/>
            <w:highlight w:val="cyan"/>
            <w:lang w:eastAsia="fr-FR"/>
          </w:rPr>
          <w:t>Link 3</w:t>
        </w:r>
        <w:r w:rsidRPr="005A222E">
          <w:rPr>
            <w:rFonts w:asciiTheme="majorBidi" w:hAnsiTheme="majorBidi" w:cstheme="majorBidi"/>
            <w:szCs w:val="24"/>
            <w:highlight w:val="cyan"/>
            <w:lang w:eastAsia="fr-FR"/>
          </w:rPr>
          <w:tab/>
        </w:r>
        <w:r w:rsidRPr="005A222E">
          <w:rPr>
            <w:rFonts w:asciiTheme="majorBidi" w:hAnsiTheme="majorBidi" w:cstheme="majorBidi"/>
            <w:szCs w:val="24"/>
            <w:highlight w:val="cyan"/>
            <w:lang w:eastAsia="fr-FR"/>
          </w:rPr>
          <w:tab/>
          <w:t xml:space="preserve">UA </w:t>
        </w:r>
      </w:ins>
      <w:ins w:id="27" w:author="Nellis, Donald (FAA)" w:date="2021-09-15T10:35:00Z">
        <w:r w:rsidRPr="005A222E">
          <w:rPr>
            <w:rFonts w:asciiTheme="majorBidi" w:hAnsiTheme="majorBidi" w:cstheme="majorBidi"/>
            <w:szCs w:val="24"/>
            <w:highlight w:val="cyan"/>
            <w:lang w:eastAsia="fr-FR"/>
          </w:rPr>
          <w:t>E</w:t>
        </w:r>
      </w:ins>
      <w:ins w:id="28" w:author="Nellis, Donald (FAA)" w:date="2021-09-15T10:34:00Z">
        <w:r w:rsidRPr="005A222E">
          <w:rPr>
            <w:rFonts w:asciiTheme="majorBidi" w:hAnsiTheme="majorBidi" w:cstheme="majorBidi"/>
            <w:szCs w:val="24"/>
            <w:highlight w:val="cyan"/>
            <w:lang w:eastAsia="fr-FR"/>
          </w:rPr>
          <w:t xml:space="preserve">arth station to </w:t>
        </w:r>
      </w:ins>
      <w:ins w:id="29" w:author="Nellis, Donald (FAA)" w:date="2021-09-15T10:35:00Z">
        <w:r w:rsidRPr="005A222E">
          <w:rPr>
            <w:rFonts w:asciiTheme="majorBidi" w:hAnsiTheme="majorBidi" w:cstheme="majorBidi"/>
            <w:szCs w:val="24"/>
            <w:highlight w:val="cyan"/>
            <w:lang w:eastAsia="fr-FR"/>
          </w:rPr>
          <w:t>FSS space station</w:t>
        </w:r>
      </w:ins>
    </w:p>
    <w:p w14:paraId="7D0337B4" w14:textId="085F0D6F" w:rsidR="002103DE" w:rsidRPr="005A222E" w:rsidRDefault="002103DE" w:rsidP="00A50A38">
      <w:pPr>
        <w:rPr>
          <w:ins w:id="30" w:author="Nellis, Donald (FAA)" w:date="2021-09-15T10:36:00Z"/>
          <w:rFonts w:asciiTheme="majorBidi" w:hAnsiTheme="majorBidi" w:cstheme="majorBidi"/>
          <w:szCs w:val="24"/>
          <w:highlight w:val="cyan"/>
          <w:lang w:eastAsia="fr-FR"/>
        </w:rPr>
      </w:pPr>
      <w:ins w:id="31" w:author="Nellis, Donald (FAA)" w:date="2021-09-15T10:35:00Z">
        <w:r w:rsidRPr="005A222E">
          <w:rPr>
            <w:rFonts w:asciiTheme="majorBidi" w:hAnsiTheme="majorBidi" w:cstheme="majorBidi"/>
            <w:szCs w:val="24"/>
            <w:highlight w:val="cyan"/>
            <w:lang w:eastAsia="fr-FR"/>
          </w:rPr>
          <w:tab/>
        </w:r>
        <w:r w:rsidRPr="005A222E">
          <w:rPr>
            <w:rFonts w:asciiTheme="majorBidi" w:hAnsiTheme="majorBidi" w:cstheme="majorBidi"/>
            <w:b/>
            <w:szCs w:val="24"/>
            <w:highlight w:val="cyan"/>
            <w:lang w:eastAsia="fr-FR"/>
          </w:rPr>
          <w:t>Link 4</w:t>
        </w:r>
        <w:r w:rsidRPr="005A222E">
          <w:rPr>
            <w:rFonts w:asciiTheme="majorBidi" w:hAnsiTheme="majorBidi" w:cstheme="majorBidi"/>
            <w:szCs w:val="24"/>
            <w:highlight w:val="cyan"/>
            <w:lang w:eastAsia="fr-FR"/>
          </w:rPr>
          <w:tab/>
        </w:r>
        <w:r w:rsidRPr="005A222E">
          <w:rPr>
            <w:rFonts w:asciiTheme="majorBidi" w:hAnsiTheme="majorBidi" w:cstheme="majorBidi"/>
            <w:szCs w:val="24"/>
            <w:highlight w:val="cyan"/>
            <w:lang w:eastAsia="fr-FR"/>
          </w:rPr>
          <w:tab/>
          <w:t xml:space="preserve">FSS space station to </w:t>
        </w:r>
      </w:ins>
      <w:ins w:id="32" w:author="Nellis, Donald (FAA)" w:date="2021-09-15T10:36:00Z">
        <w:r w:rsidRPr="005A222E">
          <w:rPr>
            <w:rFonts w:asciiTheme="majorBidi" w:hAnsiTheme="majorBidi" w:cstheme="majorBidi"/>
            <w:szCs w:val="24"/>
            <w:highlight w:val="cyan"/>
            <w:lang w:eastAsia="fr-FR"/>
          </w:rPr>
          <w:t>UACS Earth station</w:t>
        </w:r>
      </w:ins>
    </w:p>
    <w:p w14:paraId="419302A9" w14:textId="72605BC6" w:rsidR="002103DE" w:rsidRPr="005A222E" w:rsidRDefault="002103DE" w:rsidP="00A50A38">
      <w:pPr>
        <w:rPr>
          <w:ins w:id="33" w:author="Nellis, Donald (FAA)" w:date="2021-09-15T10:36:00Z"/>
          <w:rFonts w:asciiTheme="majorBidi" w:hAnsiTheme="majorBidi" w:cstheme="majorBidi"/>
          <w:szCs w:val="24"/>
          <w:highlight w:val="cyan"/>
          <w:lang w:eastAsia="fr-FR"/>
        </w:rPr>
      </w:pPr>
      <w:ins w:id="34" w:author="Nellis, Donald (FAA)" w:date="2021-09-15T10:36:00Z">
        <w:r w:rsidRPr="005A222E">
          <w:rPr>
            <w:rFonts w:asciiTheme="majorBidi" w:hAnsiTheme="majorBidi" w:cstheme="majorBidi"/>
            <w:szCs w:val="24"/>
            <w:highlight w:val="cyan"/>
            <w:lang w:eastAsia="fr-FR"/>
          </w:rPr>
          <w:t>A depiction of these links can be found in Figure 1.</w:t>
        </w:r>
      </w:ins>
    </w:p>
    <w:p w14:paraId="50AC2BBD" w14:textId="77777777" w:rsidR="002103DE" w:rsidRPr="005A222E" w:rsidRDefault="002103DE" w:rsidP="002103DE">
      <w:pPr>
        <w:keepNext/>
        <w:keepLines/>
        <w:spacing w:before="480" w:after="120"/>
        <w:jc w:val="center"/>
        <w:rPr>
          <w:ins w:id="35" w:author="Nellis, Donald (FAA)" w:date="2021-09-15T10:38:00Z"/>
          <w:rFonts w:eastAsia="SimSun"/>
          <w:caps/>
          <w:sz w:val="20"/>
          <w:highlight w:val="cyan"/>
        </w:rPr>
      </w:pPr>
      <w:ins w:id="36" w:author="Nellis, Donald (FAA)" w:date="2021-09-15T10:38:00Z">
        <w:r w:rsidRPr="005A222E">
          <w:rPr>
            <w:rFonts w:eastAsia="SimSun"/>
            <w:caps/>
            <w:sz w:val="20"/>
            <w:highlight w:val="cyan"/>
          </w:rPr>
          <w:lastRenderedPageBreak/>
          <w:t>Figure 1</w:t>
        </w:r>
      </w:ins>
    </w:p>
    <w:p w14:paraId="7816CA86" w14:textId="77777777" w:rsidR="002103DE" w:rsidRPr="000E4E73" w:rsidRDefault="002103DE" w:rsidP="002103DE">
      <w:pPr>
        <w:keepNext/>
        <w:keepLines/>
        <w:spacing w:after="360"/>
        <w:jc w:val="center"/>
        <w:rPr>
          <w:ins w:id="37" w:author="Nellis, Donald (FAA)" w:date="2021-09-15T10:38:00Z"/>
          <w:rFonts w:ascii="Times New Roman Bold" w:eastAsia="SimSun" w:hAnsi="Times New Roman Bold"/>
          <w:b/>
          <w:sz w:val="20"/>
          <w:highlight w:val="cyan"/>
        </w:rPr>
      </w:pPr>
      <w:ins w:id="38" w:author="Nellis, Donald (FAA)" w:date="2021-09-15T10:38:00Z">
        <w:r w:rsidRPr="005A222E">
          <w:rPr>
            <w:rFonts w:ascii="Times New Roman Bold" w:eastAsia="SimSun" w:hAnsi="Times New Roman Bold"/>
            <w:b/>
            <w:sz w:val="20"/>
            <w:highlight w:val="cyan"/>
          </w:rPr>
          <w:t xml:space="preserve">Elements of UAS architecture </w:t>
        </w:r>
        <w:r w:rsidRPr="000E4E73">
          <w:rPr>
            <w:rFonts w:ascii="Times New Roman Bold" w:eastAsia="SimSun" w:hAnsi="Times New Roman Bold"/>
            <w:b/>
            <w:sz w:val="20"/>
            <w:highlight w:val="cyan"/>
          </w:rPr>
          <w:t>using the FSS</w:t>
        </w:r>
      </w:ins>
    </w:p>
    <w:p w14:paraId="37608A66" w14:textId="65967E4D" w:rsidR="000E4E73" w:rsidRPr="000E4E73" w:rsidRDefault="000E4E73" w:rsidP="002103DE">
      <w:pPr>
        <w:rPr>
          <w:ins w:id="39" w:author="Nellis, Donald (FAA)" w:date="2021-09-15T10:38:00Z"/>
          <w:highlight w:val="cyan"/>
        </w:rPr>
      </w:pPr>
      <w:ins w:id="40" w:author="Nellis, Donald (FAA)" w:date="2021-09-15T13:24:00Z">
        <w:r w:rsidRPr="000E4E73">
          <w:rPr>
            <w:noProof/>
            <w:highlight w:val="cyan"/>
            <w:lang w:val="en-US"/>
          </w:rPr>
          <w:drawing>
            <wp:inline distT="0" distB="0" distL="0" distR="0" wp14:anchorId="563F06A2" wp14:editId="4AEE6372">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8"/>
                      <a:stretch>
                        <a:fillRect/>
                      </a:stretch>
                    </pic:blipFill>
                    <pic:spPr>
                      <a:xfrm>
                        <a:off x="0" y="0"/>
                        <a:ext cx="5943600" cy="3343275"/>
                      </a:xfrm>
                      <a:prstGeom prst="rect">
                        <a:avLst/>
                      </a:prstGeom>
                    </pic:spPr>
                  </pic:pic>
                </a:graphicData>
              </a:graphic>
            </wp:inline>
          </w:drawing>
        </w:r>
      </w:ins>
    </w:p>
    <w:p w14:paraId="25D9322D" w14:textId="40B93B07" w:rsidR="002C5683" w:rsidRPr="005A222E" w:rsidRDefault="003C67D9" w:rsidP="002103DE">
      <w:pPr>
        <w:rPr>
          <w:ins w:id="41" w:author="Nellis, Donald (FAA)" w:date="2021-09-15T10:55:00Z"/>
          <w:highlight w:val="cyan"/>
        </w:rPr>
      </w:pPr>
      <w:ins w:id="42" w:author="Nellis, Donald (FAA)" w:date="2021-09-15T10:42:00Z">
        <w:r w:rsidRPr="000E4E73">
          <w:rPr>
            <w:highlight w:val="cyan"/>
          </w:rPr>
          <w:t>L</w:t>
        </w:r>
      </w:ins>
      <w:ins w:id="43" w:author="Nellis, Donald (FAA)" w:date="2021-09-15T10:39:00Z">
        <w:r w:rsidR="002103DE" w:rsidRPr="000E4E73">
          <w:rPr>
            <w:highlight w:val="cyan"/>
          </w:rPr>
          <w:t xml:space="preserve">inks 1 and 4, </w:t>
        </w:r>
      </w:ins>
      <w:ins w:id="44" w:author="Nellis, Donald (FAA)" w:date="2021-09-15T10:40:00Z">
        <w:r w:rsidR="002103DE" w:rsidRPr="000E4E73">
          <w:rPr>
            <w:highlight w:val="cyan"/>
          </w:rPr>
          <w:t xml:space="preserve">are </w:t>
        </w:r>
      </w:ins>
      <w:ins w:id="45" w:author="Nellis, Donald (FAA)" w:date="2021-09-15T10:43:00Z">
        <w:r w:rsidRPr="000E4E73">
          <w:rPr>
            <w:highlight w:val="cyan"/>
          </w:rPr>
          <w:t>locate at fixed locations and a</w:t>
        </w:r>
        <w:r w:rsidRPr="005A222E">
          <w:rPr>
            <w:highlight w:val="cyan"/>
          </w:rPr>
          <w:t xml:space="preserve">re thus </w:t>
        </w:r>
      </w:ins>
      <w:ins w:id="46" w:author="Nellis, Donald (FAA)" w:date="2021-09-15T10:40:00Z">
        <w:r w:rsidRPr="005A222E">
          <w:rPr>
            <w:highlight w:val="cyan"/>
          </w:rPr>
          <w:t xml:space="preserve">consistent with existing </w:t>
        </w:r>
      </w:ins>
      <w:ins w:id="47" w:author="Nellis, Donald (FAA)" w:date="2021-09-15T10:41:00Z">
        <w:r w:rsidRPr="005A222E">
          <w:rPr>
            <w:highlight w:val="cyan"/>
          </w:rPr>
          <w:t xml:space="preserve">FSS Earth station operations.  Links 2 and 3 are </w:t>
        </w:r>
      </w:ins>
      <w:ins w:id="48" w:author="Nellis, Donald (FAA)" w:date="2021-09-15T10:43:00Z">
        <w:r w:rsidRPr="005A222E">
          <w:rPr>
            <w:highlight w:val="cyan"/>
          </w:rPr>
          <w:t xml:space="preserve">mobile </w:t>
        </w:r>
      </w:ins>
      <w:ins w:id="49" w:author="Nellis, Donald (FAA)" w:date="2021-09-15T10:44:00Z">
        <w:r w:rsidRPr="005A222E">
          <w:rPr>
            <w:highlight w:val="cyan"/>
          </w:rPr>
          <w:t xml:space="preserve">and require additional consideration.  This additional consideration </w:t>
        </w:r>
      </w:ins>
      <w:ins w:id="50" w:author="Nellis, Donald (FAA)" w:date="2021-09-15T10:45:00Z">
        <w:r w:rsidRPr="005A222E">
          <w:rPr>
            <w:highlight w:val="cyan"/>
          </w:rPr>
          <w:t>involves</w:t>
        </w:r>
      </w:ins>
      <w:ins w:id="51" w:author="Nellis, Donald (FAA)" w:date="2021-09-15T10:55:00Z">
        <w:r w:rsidR="002C5683" w:rsidRPr="005A222E">
          <w:rPr>
            <w:highlight w:val="cyan"/>
          </w:rPr>
          <w:t xml:space="preserve"> ensuring that:</w:t>
        </w:r>
      </w:ins>
    </w:p>
    <w:p w14:paraId="2154C28C" w14:textId="5A43931E" w:rsidR="002C5683" w:rsidRPr="005A222E" w:rsidRDefault="003C67D9" w:rsidP="005A222E">
      <w:pPr>
        <w:pStyle w:val="ListParagraph"/>
        <w:numPr>
          <w:ilvl w:val="0"/>
          <w:numId w:val="49"/>
        </w:numPr>
        <w:rPr>
          <w:ins w:id="52" w:author="Nellis, Donald (FAA)" w:date="2021-09-15T10:55:00Z"/>
          <w:rFonts w:asciiTheme="majorBidi" w:hAnsiTheme="majorBidi" w:cstheme="majorBidi"/>
          <w:highlight w:val="cyan"/>
          <w:lang w:eastAsia="fr-FR"/>
        </w:rPr>
      </w:pPr>
      <w:ins w:id="53" w:author="Nellis, Donald (FAA)" w:date="2021-09-15T10:45:00Z">
        <w:r w:rsidRPr="005A222E">
          <w:rPr>
            <w:highlight w:val="cyan"/>
          </w:rPr>
          <w:t>the</w:t>
        </w:r>
      </w:ins>
      <w:ins w:id="54" w:author="Nellis, Donald (FAA)" w:date="2021-09-15T10:52:00Z">
        <w:r w:rsidR="002C5683" w:rsidRPr="005A222E">
          <w:rPr>
            <w:highlight w:val="cyan"/>
          </w:rPr>
          <w:t xml:space="preserve"> operations of the </w:t>
        </w:r>
      </w:ins>
      <w:ins w:id="55" w:author="Nellis, Donald (FAA)" w:date="2021-09-15T13:30:00Z">
        <w:r w:rsidR="00816E98">
          <w:rPr>
            <w:highlight w:val="cyan"/>
          </w:rPr>
          <w:t xml:space="preserve">mobile </w:t>
        </w:r>
      </w:ins>
      <w:ins w:id="56" w:author="Nellis, Donald (FAA)" w:date="2021-09-15T10:52:00Z">
        <w:r w:rsidR="002C5683" w:rsidRPr="005A222E">
          <w:rPr>
            <w:highlight w:val="cyan"/>
          </w:rPr>
          <w:t xml:space="preserve">Earth stations on-board the unmanned aircraft </w:t>
        </w:r>
      </w:ins>
      <w:ins w:id="57" w:author="Nellis, Donald (FAA)" w:date="2021-09-15T10:53:00Z">
        <w:r w:rsidR="002C5683" w:rsidRPr="005A222E">
          <w:rPr>
            <w:highlight w:val="cyan"/>
          </w:rPr>
          <w:t>a</w:t>
        </w:r>
      </w:ins>
      <w:ins w:id="58" w:author="Nellis, Donald (FAA)" w:date="2021-09-15T10:45:00Z">
        <w:r w:rsidRPr="005A222E">
          <w:rPr>
            <w:highlight w:val="cyan"/>
          </w:rPr>
          <w:t xml:space="preserve">re consistent with expected </w:t>
        </w:r>
      </w:ins>
      <w:ins w:id="59" w:author="Nellis, Donald (FAA)" w:date="2021-09-15T10:46:00Z">
        <w:r w:rsidRPr="005A222E">
          <w:rPr>
            <w:highlight w:val="cyan"/>
          </w:rPr>
          <w:t>FSS performance</w:t>
        </w:r>
      </w:ins>
      <w:ins w:id="60" w:author="Nellis, Donald (FAA)" w:date="2021-09-15T10:55:00Z">
        <w:r w:rsidR="002C5683" w:rsidRPr="005A222E">
          <w:rPr>
            <w:highlight w:val="cyan"/>
          </w:rPr>
          <w:t xml:space="preserve"> (Links 2 and 3)</w:t>
        </w:r>
      </w:ins>
      <w:ins w:id="61" w:author="Nellis, Donald (FAA)" w:date="2021-09-15T10:47:00Z">
        <w:r w:rsidR="002C5683" w:rsidRPr="005A222E">
          <w:rPr>
            <w:highlight w:val="cyan"/>
          </w:rPr>
          <w:t>;</w:t>
        </w:r>
      </w:ins>
    </w:p>
    <w:p w14:paraId="5BB57F82" w14:textId="71F10182" w:rsidR="002103DE" w:rsidRPr="005A222E" w:rsidRDefault="002C5683" w:rsidP="005A222E">
      <w:pPr>
        <w:pStyle w:val="ListParagraph"/>
        <w:numPr>
          <w:ilvl w:val="0"/>
          <w:numId w:val="49"/>
        </w:numPr>
        <w:rPr>
          <w:ins w:id="62" w:author="Nellis, Donald (FAA)" w:date="2021-09-15T10:56:00Z"/>
          <w:rFonts w:asciiTheme="majorBidi" w:hAnsiTheme="majorBidi" w:cstheme="majorBidi"/>
          <w:highlight w:val="cyan"/>
          <w:lang w:eastAsia="fr-FR"/>
        </w:rPr>
      </w:pPr>
      <w:ins w:id="63" w:author="Nellis, Donald (FAA)" w:date="2021-09-15T10:56:00Z">
        <w:r w:rsidRPr="005A222E">
          <w:rPr>
            <w:highlight w:val="cyan"/>
          </w:rPr>
          <w:t>t</w:t>
        </w:r>
      </w:ins>
      <w:ins w:id="64" w:author="Nellis, Donald (FAA)" w:date="2021-09-15T10:47:00Z">
        <w:r w:rsidR="003C67D9" w:rsidRPr="005A222E">
          <w:rPr>
            <w:highlight w:val="cyan"/>
          </w:rPr>
          <w:t xml:space="preserve">he mobile Earth stations </w:t>
        </w:r>
      </w:ins>
      <w:ins w:id="65" w:author="Nellis, Donald (FAA)" w:date="2021-09-15T10:49:00Z">
        <w:r w:rsidR="003C67D9" w:rsidRPr="005A222E">
          <w:rPr>
            <w:highlight w:val="cyan"/>
          </w:rPr>
          <w:t>on-board</w:t>
        </w:r>
      </w:ins>
      <w:ins w:id="66" w:author="Nellis, Donald (FAA)" w:date="2021-09-15T10:47:00Z">
        <w:r w:rsidR="003C67D9" w:rsidRPr="005A222E">
          <w:rPr>
            <w:highlight w:val="cyan"/>
          </w:rPr>
          <w:t xml:space="preserve"> the </w:t>
        </w:r>
      </w:ins>
      <w:ins w:id="67" w:author="Nellis, Donald (FAA)" w:date="2021-09-15T10:48:00Z">
        <w:r w:rsidR="003C67D9" w:rsidRPr="005A222E">
          <w:rPr>
            <w:highlight w:val="cyan"/>
          </w:rPr>
          <w:t xml:space="preserve">unmanned aircraft are </w:t>
        </w:r>
      </w:ins>
      <w:ins w:id="68" w:author="Nellis, Donald (FAA)" w:date="2021-09-15T10:50:00Z">
        <w:r w:rsidRPr="005A222E">
          <w:rPr>
            <w:highlight w:val="cyan"/>
          </w:rPr>
          <w:t xml:space="preserve">designed to ensure acceptable operations </w:t>
        </w:r>
      </w:ins>
      <w:ins w:id="69" w:author="Nellis, Donald (FAA)" w:date="2021-09-15T10:48:00Z">
        <w:r w:rsidR="003C67D9" w:rsidRPr="005A222E">
          <w:rPr>
            <w:highlight w:val="cyan"/>
          </w:rPr>
          <w:t xml:space="preserve">in the </w:t>
        </w:r>
      </w:ins>
      <w:ins w:id="70" w:author="Nellis, Donald (FAA)" w:date="2021-09-15T10:49:00Z">
        <w:r w:rsidR="003C67D9" w:rsidRPr="005A222E">
          <w:rPr>
            <w:highlight w:val="cyan"/>
          </w:rPr>
          <w:t>presence</w:t>
        </w:r>
        <w:r w:rsidRPr="005A222E">
          <w:rPr>
            <w:highlight w:val="cyan"/>
          </w:rPr>
          <w:t xml:space="preserve"> o</w:t>
        </w:r>
      </w:ins>
      <w:ins w:id="71" w:author="Nellis, Donald (FAA)" w:date="2021-09-15T10:54:00Z">
        <w:r w:rsidRPr="005A222E">
          <w:rPr>
            <w:highlight w:val="cyan"/>
          </w:rPr>
          <w:t>f expected emissions from the terrestrial services</w:t>
        </w:r>
      </w:ins>
      <w:ins w:id="72" w:author="Nellis, Donald (FAA)" w:date="2021-09-15T10:57:00Z">
        <w:r w:rsidRPr="005A222E">
          <w:rPr>
            <w:highlight w:val="cyan"/>
          </w:rPr>
          <w:t xml:space="preserve"> (Link 2)</w:t>
        </w:r>
      </w:ins>
      <w:ins w:id="73" w:author="Nellis, Donald (FAA)" w:date="2021-09-15T10:46:00Z">
        <w:r w:rsidR="003C67D9" w:rsidRPr="005A222E">
          <w:rPr>
            <w:highlight w:val="cyan"/>
          </w:rPr>
          <w:t>.</w:t>
        </w:r>
      </w:ins>
      <w:ins w:id="74" w:author="Nellis, Donald (FAA)" w:date="2021-09-15T10:57:00Z">
        <w:r w:rsidRPr="005A222E">
          <w:rPr>
            <w:highlight w:val="cyan"/>
          </w:rPr>
          <w:t xml:space="preserve"> and;</w:t>
        </w:r>
      </w:ins>
      <w:ins w:id="75" w:author="Nellis, Donald (FAA)" w:date="2021-09-15T10:46:00Z">
        <w:r w:rsidR="003C67D9" w:rsidRPr="005A222E">
          <w:rPr>
            <w:highlight w:val="cyan"/>
          </w:rPr>
          <w:t xml:space="preserve">  </w:t>
        </w:r>
      </w:ins>
    </w:p>
    <w:p w14:paraId="2689B160" w14:textId="4EF251A0" w:rsidR="002C5683" w:rsidRPr="005A222E" w:rsidRDefault="002C5683" w:rsidP="005A222E">
      <w:pPr>
        <w:pStyle w:val="ListParagraph"/>
        <w:numPr>
          <w:ilvl w:val="0"/>
          <w:numId w:val="49"/>
        </w:numPr>
        <w:rPr>
          <w:ins w:id="76" w:author="Nellis, Donald (FAA)" w:date="2021-09-15T10:30:00Z"/>
          <w:rFonts w:asciiTheme="majorBidi" w:hAnsiTheme="majorBidi" w:cstheme="majorBidi"/>
          <w:highlight w:val="cyan"/>
          <w:lang w:eastAsia="fr-FR"/>
        </w:rPr>
      </w:pPr>
      <w:proofErr w:type="gramStart"/>
      <w:ins w:id="77" w:author="Nellis, Donald (FAA)" w:date="2021-09-15T10:56:00Z">
        <w:r w:rsidRPr="005A222E">
          <w:rPr>
            <w:highlight w:val="cyan"/>
          </w:rPr>
          <w:t>the</w:t>
        </w:r>
        <w:proofErr w:type="gramEnd"/>
        <w:r w:rsidRPr="005A222E">
          <w:rPr>
            <w:highlight w:val="cyan"/>
          </w:rPr>
          <w:t xml:space="preserve"> terrestrial services that operate in the same bands are protected from harmful interference from the </w:t>
        </w:r>
      </w:ins>
      <w:ins w:id="78" w:author="Nellis, Donald (FAA)" w:date="2021-09-15T13:30:00Z">
        <w:r w:rsidR="00816E98">
          <w:rPr>
            <w:highlight w:val="cyan"/>
          </w:rPr>
          <w:t xml:space="preserve">mobile </w:t>
        </w:r>
      </w:ins>
      <w:ins w:id="79" w:author="Nellis, Donald (FAA)" w:date="2021-09-15T10:56:00Z">
        <w:r w:rsidRPr="005A222E">
          <w:rPr>
            <w:highlight w:val="cyan"/>
          </w:rPr>
          <w:t>Earth station on-board the unmanned aircraft</w:t>
        </w:r>
      </w:ins>
      <w:ins w:id="80" w:author="Nellis, Donald (FAA)" w:date="2021-09-15T10:57:00Z">
        <w:r w:rsidRPr="005A222E">
          <w:rPr>
            <w:highlight w:val="cyan"/>
          </w:rPr>
          <w:t xml:space="preserve"> (Link 3)</w:t>
        </w:r>
      </w:ins>
      <w:ins w:id="81" w:author="Nellis, Donald (FAA)" w:date="2021-09-15T10:56:00Z">
        <w:r w:rsidRPr="005A222E">
          <w:rPr>
            <w:highlight w:val="cyan"/>
          </w:rPr>
          <w:t>.</w:t>
        </w:r>
      </w:ins>
    </w:p>
    <w:p w14:paraId="7EAD013C" w14:textId="066478D8" w:rsidR="00A50A38" w:rsidRPr="0094730E" w:rsidRDefault="00A50A38" w:rsidP="00A50A38">
      <w:del w:id="82" w:author="Nellis, Donald (FAA)" w:date="2021-09-15T10:59:00Z">
        <w:r w:rsidRPr="005A222E" w:rsidDel="002C5683">
          <w:rPr>
            <w:rFonts w:asciiTheme="majorBidi" w:hAnsiTheme="majorBidi" w:cstheme="majorBidi"/>
            <w:szCs w:val="24"/>
            <w:highlight w:val="cyan"/>
            <w:lang w:eastAsia="fr-FR"/>
          </w:rPr>
          <w:delText>[TBD]</w:delText>
        </w:r>
      </w:del>
    </w:p>
    <w:p w14:paraId="16B9BE86" w14:textId="77777777" w:rsidR="00CF3110" w:rsidRPr="0094730E" w:rsidRDefault="00CF3110" w:rsidP="009C61E9">
      <w:pPr>
        <w:pStyle w:val="Heading3"/>
        <w:rPr>
          <w:lang w:eastAsia="ja-JP"/>
        </w:rPr>
      </w:pPr>
      <w:r w:rsidRPr="0094730E">
        <w:t>2/1.8/4</w:t>
      </w:r>
      <w:r w:rsidRPr="0094730E">
        <w:tab/>
      </w:r>
      <w:r w:rsidRPr="0094730E">
        <w:tab/>
        <w:t>Methods to satisfy the agenda item</w:t>
      </w:r>
    </w:p>
    <w:p w14:paraId="6ECEE14C" w14:textId="7D8DFB9D" w:rsidR="00CF3110" w:rsidRPr="0094730E" w:rsidRDefault="00CF3110" w:rsidP="00CF3110">
      <w:pPr>
        <w:rPr>
          <w:i/>
          <w:iCs/>
          <w:szCs w:val="24"/>
        </w:rPr>
      </w:pPr>
      <w:r w:rsidRPr="0094730E">
        <w:rPr>
          <w:i/>
          <w:iCs/>
          <w:highlight w:val="yellow"/>
        </w:rPr>
        <w:t xml:space="preserve">[This section should contain the brief description of the Method or Methods to satisfy the agenda item as per </w:t>
      </w:r>
      <w:r w:rsidR="009C61E9" w:rsidRPr="0094730E">
        <w:rPr>
          <w:i/>
          <w:iCs/>
          <w:highlight w:val="yellow"/>
        </w:rPr>
        <w:t xml:space="preserve">Section </w:t>
      </w:r>
      <w:r w:rsidRPr="0094730E">
        <w:rPr>
          <w:i/>
          <w:iCs/>
          <w:highlight w:val="yellow"/>
        </w:rPr>
        <w:t xml:space="preserve">A2.4 of Annex 2 to </w:t>
      </w:r>
      <w:hyperlink r:id="rId29" w:history="1">
        <w:r w:rsidRPr="0094730E">
          <w:rPr>
            <w:rStyle w:val="Hyperlink"/>
            <w:i/>
            <w:iCs/>
            <w:highlight w:val="yellow"/>
          </w:rPr>
          <w:t>Resolution ITU-R 2-8</w:t>
        </w:r>
      </w:hyperlink>
      <w:r w:rsidRPr="0094730E">
        <w:rPr>
          <w:i/>
          <w:iCs/>
          <w:highlight w:val="yellow"/>
        </w:rPr>
        <w:t>]</w:t>
      </w:r>
    </w:p>
    <w:p w14:paraId="1EB2C325" w14:textId="6619313C" w:rsidR="001F1113" w:rsidRPr="00D912FF" w:rsidRDefault="001F1113" w:rsidP="001F1113">
      <w:pPr>
        <w:rPr>
          <w:ins w:id="83" w:author="Nellis, Donald (FAA)" w:date="2021-09-15T10:04:00Z"/>
          <w:rFonts w:asciiTheme="majorBidi" w:hAnsiTheme="majorBidi" w:cstheme="majorBidi"/>
          <w:szCs w:val="24"/>
          <w:lang w:eastAsia="ja-JP"/>
        </w:rPr>
      </w:pPr>
      <w:ins w:id="84" w:author="Nellis, Donald (FAA)" w:date="2021-09-15T10:09:00Z">
        <w:r w:rsidRPr="008A7524">
          <w:rPr>
            <w:rFonts w:asciiTheme="majorBidi" w:hAnsiTheme="majorBidi" w:cstheme="majorBidi"/>
            <w:szCs w:val="24"/>
            <w:highlight w:val="cyan"/>
            <w:lang w:eastAsia="ja-JP"/>
          </w:rPr>
          <w:t>A</w:t>
        </w:r>
      </w:ins>
      <w:ins w:id="85" w:author="Nellis, Donald (FAA)" w:date="2021-09-15T10:10:00Z">
        <w:r w:rsidRPr="008A7524">
          <w:rPr>
            <w:rFonts w:asciiTheme="majorBidi" w:hAnsiTheme="majorBidi" w:cstheme="majorBidi"/>
            <w:szCs w:val="24"/>
            <w:highlight w:val="cyan"/>
            <w:lang w:eastAsia="ja-JP"/>
          </w:rPr>
          <w:t xml:space="preserve">fter considering the progress </w:t>
        </w:r>
      </w:ins>
      <w:ins w:id="86" w:author="Nellis, Donald (FAA)" w:date="2021-09-15T10:13:00Z">
        <w:r w:rsidR="00D912FF" w:rsidRPr="008A7524">
          <w:rPr>
            <w:rFonts w:asciiTheme="majorBidi" w:hAnsiTheme="majorBidi" w:cstheme="majorBidi"/>
            <w:szCs w:val="24"/>
            <w:highlight w:val="cyan"/>
            <w:lang w:eastAsia="ja-JP"/>
          </w:rPr>
          <w:t xml:space="preserve">obtained </w:t>
        </w:r>
      </w:ins>
      <w:ins w:id="87" w:author="Nellis, Donald (FAA)" w:date="2021-09-15T10:10:00Z">
        <w:r w:rsidR="00D912FF" w:rsidRPr="008A7524">
          <w:rPr>
            <w:rFonts w:asciiTheme="majorBidi" w:hAnsiTheme="majorBidi" w:cstheme="majorBidi"/>
            <w:szCs w:val="24"/>
            <w:highlight w:val="cyan"/>
            <w:lang w:eastAsia="ja-JP"/>
          </w:rPr>
          <w:t xml:space="preserve">by the International Civil Aviation Organization (ICAO) in the process of preparing Standards and Recommended Practices </w:t>
        </w:r>
      </w:ins>
      <w:ins w:id="88" w:author="Nellis, Donald (FAA)" w:date="2021-09-15T10:11:00Z">
        <w:r w:rsidR="00D912FF" w:rsidRPr="008A7524">
          <w:rPr>
            <w:rFonts w:asciiTheme="majorBidi" w:hAnsiTheme="majorBidi" w:cstheme="majorBidi"/>
            <w:szCs w:val="24"/>
            <w:highlight w:val="cyan"/>
            <w:lang w:eastAsia="ja-JP"/>
          </w:rPr>
          <w:t xml:space="preserve">(SARPs) for unmanned aircraft systems, </w:t>
        </w:r>
      </w:ins>
      <w:ins w:id="89" w:author="Nellis, Donald (FAA)" w:date="2021-09-15T10:14:00Z">
        <w:r w:rsidR="00D912FF" w:rsidRPr="008A7524">
          <w:rPr>
            <w:rFonts w:asciiTheme="majorBidi" w:hAnsiTheme="majorBidi" w:cstheme="majorBidi"/>
            <w:szCs w:val="24"/>
            <w:highlight w:val="cyan"/>
            <w:lang w:eastAsia="ja-JP"/>
          </w:rPr>
          <w:t xml:space="preserve">the studies to protect the terrestrial services from harmful interference, </w:t>
        </w:r>
      </w:ins>
      <w:ins w:id="90" w:author="Nellis, Donald (FAA)" w:date="2021-09-15T10:11:00Z">
        <w:r w:rsidR="00D912FF" w:rsidRPr="008A7524">
          <w:rPr>
            <w:rFonts w:asciiTheme="majorBidi" w:hAnsiTheme="majorBidi" w:cstheme="majorBidi"/>
            <w:szCs w:val="24"/>
            <w:highlight w:val="cyan"/>
            <w:lang w:eastAsia="ja-JP"/>
          </w:rPr>
          <w:t xml:space="preserve">and </w:t>
        </w:r>
      </w:ins>
      <w:ins w:id="91" w:author="Nellis, Donald (FAA)" w:date="2021-09-15T10:15:00Z">
        <w:r w:rsidR="00D912FF" w:rsidRPr="008A7524">
          <w:rPr>
            <w:rFonts w:asciiTheme="majorBidi" w:hAnsiTheme="majorBidi" w:cstheme="majorBidi"/>
            <w:szCs w:val="24"/>
            <w:highlight w:val="cyan"/>
            <w:lang w:eastAsia="ja-JP"/>
          </w:rPr>
          <w:t xml:space="preserve">the implementation of Resolution </w:t>
        </w:r>
      </w:ins>
      <w:ins w:id="92" w:author="Nellis, Donald (FAA)" w:date="2021-09-15T10:16:00Z">
        <w:r w:rsidR="00D912FF" w:rsidRPr="008A7524">
          <w:rPr>
            <w:rFonts w:asciiTheme="majorBidi" w:hAnsiTheme="majorBidi" w:cstheme="majorBidi"/>
            <w:b/>
            <w:szCs w:val="24"/>
            <w:highlight w:val="cyan"/>
            <w:lang w:eastAsia="ja-JP"/>
          </w:rPr>
          <w:t>156 (WRC-15)</w:t>
        </w:r>
        <w:r w:rsidR="00D912FF" w:rsidRPr="008A7524">
          <w:rPr>
            <w:rFonts w:asciiTheme="majorBidi" w:hAnsiTheme="majorBidi" w:cstheme="majorBidi"/>
            <w:szCs w:val="24"/>
            <w:highlight w:val="cyan"/>
            <w:lang w:eastAsia="ja-JP"/>
          </w:rPr>
          <w:t xml:space="preserve">, </w:t>
        </w:r>
      </w:ins>
      <w:ins w:id="93" w:author="Nellis, Donald (FAA)" w:date="2021-09-15T10:17:00Z">
        <w:r w:rsidR="00D912FF" w:rsidRPr="008A7524">
          <w:rPr>
            <w:rFonts w:asciiTheme="majorBidi" w:hAnsiTheme="majorBidi" w:cstheme="majorBidi"/>
            <w:szCs w:val="24"/>
            <w:highlight w:val="cyan"/>
            <w:lang w:eastAsia="ja-JP"/>
          </w:rPr>
          <w:t xml:space="preserve">revisions to No. </w:t>
        </w:r>
      </w:ins>
      <w:ins w:id="94" w:author="Nellis, Donald (FAA)" w:date="2021-09-15T10:18:00Z">
        <w:r w:rsidR="00D912FF" w:rsidRPr="008A7524">
          <w:rPr>
            <w:rFonts w:asciiTheme="majorBidi" w:hAnsiTheme="majorBidi" w:cstheme="majorBidi"/>
            <w:b/>
            <w:szCs w:val="24"/>
            <w:highlight w:val="cyan"/>
            <w:lang w:eastAsia="ja-JP"/>
          </w:rPr>
          <w:t>5.484B</w:t>
        </w:r>
        <w:r w:rsidR="00D912FF" w:rsidRPr="008A7524">
          <w:rPr>
            <w:rFonts w:asciiTheme="majorBidi" w:hAnsiTheme="majorBidi" w:cstheme="majorBidi"/>
            <w:szCs w:val="24"/>
            <w:highlight w:val="cyan"/>
            <w:lang w:eastAsia="ja-JP"/>
          </w:rPr>
          <w:t xml:space="preserve"> and Resolution </w:t>
        </w:r>
        <w:r w:rsidR="00D912FF" w:rsidRPr="008A7524">
          <w:rPr>
            <w:rFonts w:asciiTheme="majorBidi" w:hAnsiTheme="majorBidi" w:cstheme="majorBidi"/>
            <w:b/>
            <w:szCs w:val="24"/>
            <w:highlight w:val="cyan"/>
            <w:lang w:eastAsia="ja-JP"/>
          </w:rPr>
          <w:t xml:space="preserve">155 </w:t>
        </w:r>
      </w:ins>
      <w:ins w:id="95" w:author="Nellis, Donald (FAA)" w:date="2021-09-15T10:19:00Z">
        <w:r w:rsidR="00D912FF" w:rsidRPr="008A7524">
          <w:rPr>
            <w:rFonts w:asciiTheme="majorBidi" w:hAnsiTheme="majorBidi" w:cstheme="majorBidi"/>
            <w:b/>
            <w:szCs w:val="24"/>
            <w:highlight w:val="cyan"/>
            <w:lang w:eastAsia="ja-JP"/>
          </w:rPr>
          <w:t>(Rev. WRC-19)</w:t>
        </w:r>
      </w:ins>
      <w:ins w:id="96" w:author="Nellis, Donald (FAA)" w:date="2021-09-15T10:18:00Z">
        <w:r w:rsidR="00D912FF" w:rsidRPr="008A7524">
          <w:rPr>
            <w:rFonts w:asciiTheme="majorBidi" w:hAnsiTheme="majorBidi" w:cstheme="majorBidi"/>
            <w:szCs w:val="24"/>
            <w:highlight w:val="cyan"/>
            <w:lang w:eastAsia="ja-JP"/>
          </w:rPr>
          <w:t xml:space="preserve"> </w:t>
        </w:r>
      </w:ins>
      <w:ins w:id="97" w:author="Nellis, Donald (FAA)" w:date="2021-09-15T10:19:00Z">
        <w:r w:rsidR="00D912FF" w:rsidRPr="008A7524">
          <w:rPr>
            <w:rFonts w:asciiTheme="majorBidi" w:hAnsiTheme="majorBidi" w:cstheme="majorBidi"/>
            <w:szCs w:val="24"/>
            <w:highlight w:val="cyan"/>
            <w:lang w:eastAsia="ja-JP"/>
          </w:rPr>
          <w:t>are proposed to satisfy this Agenda Item.</w:t>
        </w:r>
      </w:ins>
      <w:ins w:id="98" w:author="Nellis, Donald (FAA)" w:date="2021-09-15T10:20:00Z">
        <w:r w:rsidR="008A7524" w:rsidRPr="008A7524">
          <w:rPr>
            <w:rFonts w:asciiTheme="majorBidi" w:hAnsiTheme="majorBidi" w:cstheme="majorBidi"/>
            <w:szCs w:val="24"/>
            <w:highlight w:val="cyan"/>
            <w:lang w:eastAsia="ja-JP"/>
          </w:rPr>
          <w:t xml:space="preserve">  The intention being that compliance with the </w:t>
        </w:r>
      </w:ins>
      <w:ins w:id="99" w:author="Nellis, Donald (FAA)" w:date="2021-09-15T10:21:00Z">
        <w:r w:rsidR="008A7524" w:rsidRPr="008A7524">
          <w:rPr>
            <w:rFonts w:asciiTheme="majorBidi" w:hAnsiTheme="majorBidi" w:cstheme="majorBidi"/>
            <w:szCs w:val="24"/>
            <w:highlight w:val="cyan"/>
            <w:lang w:eastAsia="ja-JP"/>
          </w:rPr>
          <w:t>Resolution would ensure that all required ITU-R technical, operational, and regulatory conditions are met</w:t>
        </w:r>
      </w:ins>
      <w:ins w:id="100" w:author="Nellis, Donald (FAA)" w:date="2021-09-15T10:26:00Z">
        <w:r w:rsidR="008A7524" w:rsidRPr="008A7524">
          <w:rPr>
            <w:rFonts w:asciiTheme="majorBidi" w:hAnsiTheme="majorBidi" w:cstheme="majorBidi"/>
            <w:szCs w:val="24"/>
            <w:highlight w:val="cyan"/>
            <w:lang w:eastAsia="ja-JP"/>
          </w:rPr>
          <w:t>,</w:t>
        </w:r>
      </w:ins>
      <w:ins w:id="101" w:author="Nellis, Donald (FAA)" w:date="2021-09-15T10:21:00Z">
        <w:r w:rsidR="008A7524" w:rsidRPr="008A7524">
          <w:rPr>
            <w:rFonts w:asciiTheme="majorBidi" w:hAnsiTheme="majorBidi" w:cstheme="majorBidi"/>
            <w:szCs w:val="24"/>
            <w:highlight w:val="cyan"/>
            <w:lang w:eastAsia="ja-JP"/>
          </w:rPr>
          <w:t xml:space="preserve"> permitting the </w:t>
        </w:r>
      </w:ins>
      <w:ins w:id="102" w:author="Nellis, Donald (FAA)" w:date="2021-09-15T10:22:00Z">
        <w:r w:rsidR="008A7524" w:rsidRPr="008A7524">
          <w:rPr>
            <w:rFonts w:asciiTheme="majorBidi" w:hAnsiTheme="majorBidi" w:cstheme="majorBidi"/>
            <w:szCs w:val="24"/>
            <w:highlight w:val="cyan"/>
            <w:lang w:eastAsia="ja-JP"/>
          </w:rPr>
          <w:t xml:space="preserve">use of </w:t>
        </w:r>
      </w:ins>
      <w:ins w:id="103" w:author="Nellis, Donald (FAA)" w:date="2021-09-15T10:23:00Z">
        <w:r w:rsidR="008A7524" w:rsidRPr="008A7524">
          <w:rPr>
            <w:rFonts w:asciiTheme="majorBidi" w:hAnsiTheme="majorBidi" w:cstheme="majorBidi"/>
            <w:szCs w:val="24"/>
            <w:highlight w:val="cyan"/>
            <w:lang w:eastAsia="ja-JP"/>
          </w:rPr>
          <w:t>compliant FSS links to support UAS CNPC</w:t>
        </w:r>
      </w:ins>
      <w:ins w:id="104" w:author="Nellis, Donald (FAA)" w:date="2021-09-15T10:24:00Z">
        <w:r w:rsidR="008A7524" w:rsidRPr="008A7524">
          <w:rPr>
            <w:rFonts w:asciiTheme="majorBidi" w:hAnsiTheme="majorBidi" w:cstheme="majorBidi"/>
            <w:szCs w:val="24"/>
            <w:highlight w:val="cyan"/>
            <w:lang w:eastAsia="ja-JP"/>
          </w:rPr>
          <w:t xml:space="preserve"> operations without adversely affecting existing and future FSS networks or terrestrial services.</w:t>
        </w:r>
      </w:ins>
    </w:p>
    <w:p w14:paraId="11A6152A" w14:textId="77777777" w:rsidR="00CF3110" w:rsidRPr="0094730E" w:rsidRDefault="00CF3110" w:rsidP="009C61E9">
      <w:pPr>
        <w:pStyle w:val="Heading3"/>
      </w:pPr>
      <w:r w:rsidRPr="0094730E">
        <w:t>2/1.8/5</w:t>
      </w:r>
      <w:r w:rsidRPr="0094730E">
        <w:tab/>
      </w:r>
      <w:r w:rsidRPr="0094730E">
        <w:tab/>
        <w:t>Regulatory and procedural considerations</w:t>
      </w:r>
    </w:p>
    <w:p w14:paraId="2B86A162" w14:textId="77777777" w:rsidR="00CF3110" w:rsidRPr="0094730E" w:rsidRDefault="00CF3110" w:rsidP="00CF3110">
      <w:pPr>
        <w:rPr>
          <w:i/>
          <w:iCs/>
        </w:rPr>
      </w:pPr>
      <w:r w:rsidRPr="0094730E">
        <w:rPr>
          <w:i/>
          <w:iCs/>
          <w:highlight w:val="yellow"/>
        </w:rPr>
        <w:t>[Example(s) of regulatory text relating to the Method(s) to satisfy the agenda item]</w:t>
      </w:r>
    </w:p>
    <w:p w14:paraId="065CF3F0" w14:textId="592E06C2" w:rsidR="00C71821" w:rsidRPr="00C71821" w:rsidRDefault="00C71821" w:rsidP="00C71821">
      <w:pPr>
        <w:rPr>
          <w:ins w:id="105" w:author="Nellis, Donald (FAA)" w:date="2021-09-15T09:50:00Z"/>
          <w:rFonts w:asciiTheme="majorBidi" w:hAnsiTheme="majorBidi" w:cstheme="majorBidi"/>
          <w:szCs w:val="24"/>
          <w:lang w:eastAsia="ja-JP"/>
        </w:rPr>
      </w:pPr>
      <w:ins w:id="106" w:author="Nellis, Donald (FAA)" w:date="2021-09-15T09:52:00Z">
        <w:r w:rsidRPr="001F1113">
          <w:rPr>
            <w:rFonts w:asciiTheme="majorBidi" w:hAnsiTheme="majorBidi" w:cstheme="majorBidi"/>
            <w:szCs w:val="24"/>
            <w:highlight w:val="cyan"/>
            <w:lang w:eastAsia="ja-JP"/>
          </w:rPr>
          <w:lastRenderedPageBreak/>
          <w:t xml:space="preserve">In response to </w:t>
        </w:r>
      </w:ins>
      <w:ins w:id="107" w:author="Nellis, Donald (FAA)" w:date="2021-09-15T09:50:00Z">
        <w:r w:rsidRPr="001F1113">
          <w:rPr>
            <w:rFonts w:asciiTheme="majorBidi" w:hAnsiTheme="majorBidi" w:cstheme="majorBidi"/>
            <w:szCs w:val="24"/>
            <w:highlight w:val="cyan"/>
            <w:lang w:eastAsia="ja-JP"/>
          </w:rPr>
          <w:t xml:space="preserve">resolves 1 and resolves 2 of </w:t>
        </w:r>
      </w:ins>
      <w:ins w:id="108" w:author="Nellis, Donald (FAA)" w:date="2021-09-15T09:51:00Z">
        <w:r w:rsidRPr="001F1113">
          <w:rPr>
            <w:rFonts w:asciiTheme="majorBidi" w:hAnsiTheme="majorBidi" w:cstheme="majorBidi"/>
            <w:szCs w:val="24"/>
            <w:highlight w:val="cyan"/>
            <w:lang w:eastAsia="ja-JP"/>
          </w:rPr>
          <w:t xml:space="preserve">Resolution </w:t>
        </w:r>
        <w:r w:rsidRPr="001F1113">
          <w:rPr>
            <w:rFonts w:asciiTheme="majorBidi" w:hAnsiTheme="majorBidi" w:cstheme="majorBidi"/>
            <w:b/>
            <w:szCs w:val="24"/>
            <w:highlight w:val="cyan"/>
            <w:lang w:eastAsia="ja-JP"/>
          </w:rPr>
          <w:t>171 (</w:t>
        </w:r>
      </w:ins>
      <w:ins w:id="109" w:author="Nellis, Donald (FAA)" w:date="2021-09-15T09:52:00Z">
        <w:r w:rsidRPr="001F1113">
          <w:rPr>
            <w:rFonts w:asciiTheme="majorBidi" w:hAnsiTheme="majorBidi" w:cstheme="majorBidi"/>
            <w:b/>
            <w:szCs w:val="24"/>
            <w:highlight w:val="cyan"/>
            <w:lang w:eastAsia="ja-JP"/>
          </w:rPr>
          <w:t>WRC-19)</w:t>
        </w:r>
        <w:r w:rsidRPr="001F1113">
          <w:rPr>
            <w:rFonts w:asciiTheme="majorBidi" w:hAnsiTheme="majorBidi" w:cstheme="majorBidi"/>
            <w:szCs w:val="24"/>
            <w:highlight w:val="cyan"/>
            <w:lang w:eastAsia="ja-JP"/>
          </w:rPr>
          <w:t xml:space="preserve"> </w:t>
        </w:r>
      </w:ins>
      <w:ins w:id="110" w:author="Nellis, Donald (FAA)" w:date="2021-09-15T09:54:00Z">
        <w:r w:rsidRPr="001F1113">
          <w:rPr>
            <w:rFonts w:asciiTheme="majorBidi" w:hAnsiTheme="majorBidi" w:cstheme="majorBidi"/>
            <w:szCs w:val="24"/>
            <w:highlight w:val="cyan"/>
            <w:lang w:eastAsia="ja-JP"/>
          </w:rPr>
          <w:t xml:space="preserve">and with input from Administrations </w:t>
        </w:r>
      </w:ins>
      <w:ins w:id="111" w:author="Nellis, Donald (FAA)" w:date="2021-09-15T09:55:00Z">
        <w:r w:rsidRPr="001F1113">
          <w:rPr>
            <w:rFonts w:asciiTheme="majorBidi" w:hAnsiTheme="majorBidi" w:cstheme="majorBidi"/>
            <w:szCs w:val="24"/>
            <w:highlight w:val="cyan"/>
            <w:lang w:eastAsia="ja-JP"/>
          </w:rPr>
          <w:t xml:space="preserve">and the </w:t>
        </w:r>
      </w:ins>
      <w:ins w:id="112" w:author="Nellis, Donald (FAA)" w:date="2021-09-15T09:56:00Z">
        <w:r w:rsidRPr="001F1113">
          <w:rPr>
            <w:rFonts w:asciiTheme="majorBidi" w:hAnsiTheme="majorBidi" w:cstheme="majorBidi"/>
            <w:szCs w:val="24"/>
            <w:highlight w:val="cyan"/>
            <w:lang w:eastAsia="ja-JP"/>
          </w:rPr>
          <w:t xml:space="preserve">International Civil Aviation Organization (ICAO), </w:t>
        </w:r>
      </w:ins>
      <w:ins w:id="113" w:author="Nellis, Donald (FAA)" w:date="2021-09-15T09:53:00Z">
        <w:r w:rsidRPr="001F1113">
          <w:rPr>
            <w:rFonts w:asciiTheme="majorBidi" w:hAnsiTheme="majorBidi" w:cstheme="majorBidi"/>
            <w:szCs w:val="24"/>
            <w:highlight w:val="cyan"/>
            <w:lang w:eastAsia="ja-JP"/>
          </w:rPr>
          <w:t xml:space="preserve">the following </w:t>
        </w:r>
      </w:ins>
      <w:ins w:id="114" w:author="Nellis, Donald (FAA)" w:date="2021-09-15T10:02:00Z">
        <w:r w:rsidR="001F1113" w:rsidRPr="001F1113">
          <w:rPr>
            <w:rFonts w:asciiTheme="majorBidi" w:hAnsiTheme="majorBidi" w:cstheme="majorBidi"/>
            <w:szCs w:val="24"/>
            <w:highlight w:val="cyan"/>
            <w:lang w:eastAsia="ja-JP"/>
          </w:rPr>
          <w:t>modifications are provided for consideration.</w:t>
        </w:r>
      </w:ins>
    </w:p>
    <w:p w14:paraId="61FCB693" w14:textId="77777777" w:rsidR="005B2671" w:rsidRDefault="005B2671" w:rsidP="005B2671">
      <w:pPr>
        <w:pStyle w:val="Proposal"/>
      </w:pPr>
      <w:r>
        <w:t>MOD</w:t>
      </w:r>
    </w:p>
    <w:p w14:paraId="2461832E" w14:textId="181CD923" w:rsidR="005B2671" w:rsidRDefault="005B2671" w:rsidP="005B2671">
      <w:r>
        <w:rPr>
          <w:b/>
          <w:bCs/>
          <w:lang w:val="en-US"/>
        </w:rPr>
        <w:t>5.484B</w:t>
      </w:r>
      <w:r>
        <w:rPr>
          <w:b/>
          <w:bCs/>
          <w:lang w:val="en-US"/>
        </w:rPr>
        <w:tab/>
      </w:r>
      <w:r>
        <w:rPr>
          <w:b/>
          <w:bCs/>
          <w:lang w:val="en-US"/>
        </w:rPr>
        <w:tab/>
      </w:r>
      <w:ins w:id="115" w:author="Nellis, Donald (FAA)" w:date="2021-09-13T10:11:00Z">
        <w:r w:rsidR="00AB55F5" w:rsidRPr="00AB55F5">
          <w:rPr>
            <w:highlight w:val="cyan"/>
            <w:lang w:val="x-none" w:eastAsia="zh-CN"/>
          </w:rPr>
          <w:t xml:space="preserve">The operation of </w:t>
        </w:r>
        <w:r w:rsidR="00AB55F5" w:rsidRPr="00AB55F5">
          <w:rPr>
            <w:highlight w:val="cyan"/>
            <w:lang w:val="en-US" w:eastAsia="zh-CN"/>
          </w:rPr>
          <w:t xml:space="preserve">earth stations on board unmanned aircraft communicating with </w:t>
        </w:r>
        <w:r w:rsidR="00AB55F5" w:rsidRPr="00AB55F5">
          <w:rPr>
            <w:highlight w:val="cyan"/>
            <w:lang w:val="x-none" w:eastAsia="zh-CN"/>
          </w:rPr>
          <w:t>geostationary fixed-satellite service</w:t>
        </w:r>
        <w:r w:rsidR="00AB55F5" w:rsidRPr="00AB55F5">
          <w:rPr>
            <w:highlight w:val="cyan"/>
            <w:u w:val="single"/>
            <w:lang w:val="en-US" w:eastAsia="zh-CN"/>
          </w:rPr>
          <w:t xml:space="preserve"> (FSS)</w:t>
        </w:r>
        <w:r w:rsidR="00AB55F5" w:rsidRPr="00AB55F5">
          <w:rPr>
            <w:highlight w:val="cyan"/>
            <w:lang w:val="x-none" w:eastAsia="zh-CN"/>
          </w:rPr>
          <w:t xml:space="preserve"> space stations </w:t>
        </w:r>
        <w:r w:rsidR="00AB55F5" w:rsidRPr="00AB55F5">
          <w:rPr>
            <w:highlight w:val="cyan"/>
            <w:lang w:val="en-US" w:eastAsia="zh-CN"/>
          </w:rPr>
          <w:t xml:space="preserve">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00AB55F5" w:rsidRPr="00AB55F5">
          <w:rPr>
            <w:highlight w:val="cyan"/>
            <w:u w:val="single"/>
            <w:lang w:val="en-US" w:eastAsia="zh-CN"/>
          </w:rPr>
          <w:t>are an application of the FSS and</w:t>
        </w:r>
        <w:r w:rsidR="00AB55F5" w:rsidRPr="00AB55F5">
          <w:rPr>
            <w:highlight w:val="cyan"/>
            <w:lang w:val="en-US" w:eastAsia="zh-CN"/>
          </w:rPr>
          <w:t xml:space="preserve"> </w:t>
        </w:r>
        <w:r w:rsidR="00AB55F5" w:rsidRPr="00AB55F5">
          <w:rPr>
            <w:highlight w:val="cyan"/>
            <w:lang w:val="x-none" w:eastAsia="zh-CN"/>
          </w:rPr>
          <w:t>shall be subject to the application of</w:t>
        </w:r>
        <w:r w:rsidR="00AB55F5" w:rsidRPr="00AB55F5">
          <w:rPr>
            <w:lang w:val="x-none" w:eastAsia="zh-CN"/>
          </w:rPr>
          <w:t xml:space="preserve"> </w:t>
        </w:r>
      </w:ins>
      <w:r w:rsidRPr="005B2671">
        <w:rPr>
          <w:lang w:val="en-US"/>
        </w:rPr>
        <w:t xml:space="preserve">Resolution </w:t>
      </w:r>
      <w:r w:rsidRPr="005B2671">
        <w:rPr>
          <w:b/>
          <w:bCs/>
          <w:lang w:val="en-US"/>
        </w:rPr>
        <w:t>155 (</w:t>
      </w:r>
      <w:ins w:id="116" w:author="Nellis, Donald (FAA)" w:date="2021-09-15T13:22:00Z">
        <w:r w:rsidR="000E4E73" w:rsidRPr="000E4E73">
          <w:rPr>
            <w:b/>
            <w:bCs/>
            <w:highlight w:val="cyan"/>
            <w:lang w:val="en-US"/>
          </w:rPr>
          <w:t>Rev.</w:t>
        </w:r>
        <w:r w:rsidR="000E4E73">
          <w:rPr>
            <w:b/>
            <w:bCs/>
            <w:lang w:val="en-US"/>
          </w:rPr>
          <w:t xml:space="preserve"> </w:t>
        </w:r>
      </w:ins>
      <w:r w:rsidRPr="005B2671">
        <w:rPr>
          <w:b/>
          <w:bCs/>
          <w:lang w:val="en-US"/>
        </w:rPr>
        <w:t>WRC-</w:t>
      </w:r>
      <w:ins w:id="117" w:author="Nellis, Donald (FAA)" w:date="2021-09-13T10:17:00Z">
        <w:r w:rsidR="00973CCC" w:rsidRPr="00973CCC">
          <w:rPr>
            <w:b/>
            <w:bCs/>
            <w:highlight w:val="cyan"/>
            <w:lang w:val="en-US"/>
          </w:rPr>
          <w:t>23</w:t>
        </w:r>
      </w:ins>
      <w:del w:id="118" w:author="Nellis, Donald (FAA)" w:date="2021-09-13T10:17:00Z">
        <w:r w:rsidRPr="00973CCC" w:rsidDel="00973CCC">
          <w:rPr>
            <w:b/>
            <w:bCs/>
            <w:highlight w:val="cyan"/>
            <w:lang w:val="en-US"/>
          </w:rPr>
          <w:delText>15</w:delText>
        </w:r>
      </w:del>
      <w:r w:rsidRPr="005B2671">
        <w:rPr>
          <w:b/>
          <w:bCs/>
          <w:lang w:val="en-US"/>
        </w:rPr>
        <w:t>)</w:t>
      </w:r>
      <w:del w:id="119" w:author="Nellis, Donald (FAA)" w:date="2021-09-13T10:12:00Z">
        <w:r w:rsidRPr="00AB55F5" w:rsidDel="00AB55F5">
          <w:rPr>
            <w:highlight w:val="cyan"/>
            <w:lang w:val="en-US"/>
          </w:rPr>
          <w:delText>* shall apply</w:delText>
        </w:r>
      </w:del>
      <w:r w:rsidRPr="00AB55F5">
        <w:rPr>
          <w:highlight w:val="cyan"/>
          <w:lang w:val="en-US"/>
        </w:rPr>
        <w:t>.</w:t>
      </w:r>
      <w:r>
        <w:rPr>
          <w:lang w:val="en-US"/>
        </w:rPr>
        <w:t xml:space="preserve">  </w:t>
      </w:r>
      <w:r w:rsidRPr="005B2671">
        <w:rPr>
          <w:lang w:val="en-US"/>
        </w:rPr>
        <w:t xml:space="preserve"> </w:t>
      </w:r>
      <w:r w:rsidRPr="005B2671">
        <w:rPr>
          <w:sz w:val="16"/>
          <w:szCs w:val="16"/>
          <w:lang w:val="en-US"/>
        </w:rPr>
        <w:t>(WRC-</w:t>
      </w:r>
      <w:ins w:id="120" w:author="Nellis, Donald (FAA)" w:date="2021-09-13T10:12:00Z">
        <w:r w:rsidR="00AB55F5" w:rsidRPr="00AB55F5">
          <w:rPr>
            <w:sz w:val="16"/>
            <w:szCs w:val="16"/>
            <w:highlight w:val="cyan"/>
            <w:lang w:val="en-US"/>
          </w:rPr>
          <w:t>23</w:t>
        </w:r>
      </w:ins>
      <w:del w:id="121" w:author="Nellis, Donald (FAA)" w:date="2021-09-13T10:12:00Z">
        <w:r w:rsidRPr="00AB55F5" w:rsidDel="00AB55F5">
          <w:rPr>
            <w:sz w:val="16"/>
            <w:szCs w:val="16"/>
            <w:highlight w:val="cyan"/>
            <w:lang w:val="en-US"/>
          </w:rPr>
          <w:delText>15</w:delText>
        </w:r>
      </w:del>
      <w:r w:rsidRPr="005B2671">
        <w:rPr>
          <w:sz w:val="16"/>
          <w:szCs w:val="16"/>
          <w:lang w:val="en-US"/>
        </w:rPr>
        <w:t>)</w:t>
      </w:r>
    </w:p>
    <w:p w14:paraId="235FA760" w14:textId="3046557B" w:rsidR="005B2671" w:rsidRDefault="005B2671" w:rsidP="005B2671">
      <w:pPr>
        <w:rPr>
          <w:lang w:val="en-US" w:eastAsia="zh-CN"/>
        </w:rPr>
      </w:pPr>
      <w:del w:id="122" w:author="Nellis, Donald (FAA)" w:date="2021-09-13T10:12:00Z">
        <w:r w:rsidRPr="00AB55F5" w:rsidDel="00AB55F5">
          <w:rPr>
            <w:highlight w:val="cyan"/>
            <w:lang w:val="en-US" w:eastAsia="zh-CN"/>
          </w:rPr>
          <w:delText xml:space="preserve">* </w:delText>
        </w:r>
        <w:r w:rsidRPr="00AB55F5" w:rsidDel="00AB55F5">
          <w:rPr>
            <w:i/>
            <w:iCs/>
            <w:highlight w:val="cyan"/>
            <w:lang w:val="en-US" w:eastAsia="zh-CN"/>
          </w:rPr>
          <w:delText xml:space="preserve">Note by the Secretariat: </w:delText>
        </w:r>
        <w:r w:rsidRPr="00AB55F5" w:rsidDel="00AB55F5">
          <w:rPr>
            <w:highlight w:val="cyan"/>
            <w:lang w:val="en-US" w:eastAsia="zh-CN"/>
          </w:rPr>
          <w:delText>This Resolution was revised by WRC-19.</w:delText>
        </w:r>
      </w:del>
    </w:p>
    <w:p w14:paraId="0A65542A" w14:textId="7527029A" w:rsidR="004252FB" w:rsidRDefault="004252FB" w:rsidP="005B2671">
      <w:pPr>
        <w:rPr>
          <w:ins w:id="123" w:author="Nellis, Donald (FAA)" w:date="2021-09-13T09:39:00Z"/>
          <w:lang w:val="en-US" w:eastAsia="zh-CN"/>
        </w:rPr>
      </w:pPr>
    </w:p>
    <w:p w14:paraId="749BCDEC" w14:textId="7DD3768C" w:rsidR="004252FB" w:rsidRDefault="004252FB" w:rsidP="005B2671">
      <w:pPr>
        <w:rPr>
          <w:ins w:id="124" w:author="Nellis, Donald (FAA)" w:date="2021-09-13T09:39:00Z"/>
          <w:lang w:val="en-US" w:eastAsia="zh-CN"/>
        </w:rPr>
      </w:pPr>
    </w:p>
    <w:p w14:paraId="53E2B2E1" w14:textId="77777777" w:rsidR="00097308" w:rsidRPr="00097308" w:rsidRDefault="00097308" w:rsidP="00097308">
      <w:pPr>
        <w:pStyle w:val="Proposal"/>
        <w:rPr>
          <w:ins w:id="125" w:author="Nellis, Donald (FAA)" w:date="2021-09-13T10:34:00Z"/>
          <w:highlight w:val="cyan"/>
        </w:rPr>
      </w:pPr>
      <w:ins w:id="126" w:author="Nellis, Donald (FAA)" w:date="2021-09-13T10:34:00Z">
        <w:r w:rsidRPr="00097308">
          <w:rPr>
            <w:highlight w:val="cyan"/>
          </w:rPr>
          <w:t>MOD</w:t>
        </w:r>
      </w:ins>
    </w:p>
    <w:p w14:paraId="3AF54AF0" w14:textId="77777777" w:rsidR="00097308" w:rsidRPr="00097308" w:rsidRDefault="00097308" w:rsidP="00097308">
      <w:pPr>
        <w:rPr>
          <w:ins w:id="127" w:author="Nellis, Donald (FAA)" w:date="2021-09-13T10:34:00Z"/>
          <w:highlight w:val="cyan"/>
          <w:lang w:eastAsia="zh-CN"/>
        </w:rPr>
      </w:pPr>
      <w:ins w:id="128" w:author="Nellis, Donald (FAA)" w:date="2021-09-13T10:34:00Z">
        <w:r w:rsidRPr="00097308">
          <w:rPr>
            <w:highlight w:val="cyan"/>
            <w:lang w:eastAsia="zh-CN"/>
          </w:rPr>
          <w:t xml:space="preserve">Resolution </w:t>
        </w:r>
        <w:r w:rsidRPr="00097308">
          <w:rPr>
            <w:b/>
            <w:highlight w:val="cyan"/>
            <w:lang w:eastAsia="zh-CN"/>
          </w:rPr>
          <w:t>155 (WRC-19)</w:t>
        </w:r>
      </w:ins>
    </w:p>
    <w:p w14:paraId="0B30C1B2" w14:textId="7E94A044" w:rsidR="00AB55F5" w:rsidRPr="00097308" w:rsidRDefault="00AB55F5" w:rsidP="005B2671">
      <w:pPr>
        <w:rPr>
          <w:ins w:id="129" w:author="Nellis, Donald (FAA)" w:date="2021-09-13T10:15:00Z"/>
          <w:highlight w:val="cyan"/>
          <w:lang w:eastAsia="zh-CN"/>
        </w:rPr>
      </w:pPr>
    </w:p>
    <w:p w14:paraId="632FF37A" w14:textId="6610A063" w:rsidR="00097308" w:rsidRPr="00097308" w:rsidRDefault="00097308" w:rsidP="00097308">
      <w:pPr>
        <w:pStyle w:val="EditorsNote"/>
        <w:rPr>
          <w:ins w:id="130" w:author="Nellis, Donald (FAA)" w:date="2021-09-13T10:35:00Z"/>
          <w:highlight w:val="cyan"/>
        </w:rPr>
      </w:pPr>
      <w:ins w:id="131" w:author="Nellis, Donald (FAA)" w:date="2021-09-13T10:35:00Z">
        <w:r w:rsidRPr="00097308">
          <w:rPr>
            <w:highlight w:val="cyan"/>
          </w:rPr>
          <w:t>[Editor’s note: The above</w:t>
        </w:r>
      </w:ins>
      <w:ins w:id="132" w:author="Nellis, Donald (FAA)" w:date="2021-09-15T10:27:00Z">
        <w:r w:rsidR="008A7524">
          <w:rPr>
            <w:highlight w:val="cyan"/>
          </w:rPr>
          <w:t xml:space="preserve"> </w:t>
        </w:r>
      </w:ins>
      <w:ins w:id="133" w:author="Nellis, Donald (FAA)" w:date="2021-09-13T10:35:00Z">
        <w:r w:rsidRPr="00097308">
          <w:rPr>
            <w:highlight w:val="cyan"/>
          </w:rPr>
          <w:t>mentioned modification of Resolution 155 is being considered separately and will be incorporated into this CPM Text once the text of the Resolution has been agreed upon.]</w:t>
        </w:r>
      </w:ins>
    </w:p>
    <w:p w14:paraId="26D559AD" w14:textId="224C06F6" w:rsidR="00AB55F5" w:rsidRPr="00097308" w:rsidRDefault="00AB55F5" w:rsidP="005B2671">
      <w:pPr>
        <w:rPr>
          <w:ins w:id="134" w:author="Nellis, Donald (FAA)" w:date="2021-09-13T10:21:00Z"/>
          <w:highlight w:val="cyan"/>
          <w:lang w:eastAsia="zh-CN"/>
        </w:rPr>
      </w:pPr>
    </w:p>
    <w:p w14:paraId="59B3DCD0" w14:textId="7A11AE5D" w:rsidR="00973CCC" w:rsidRPr="00097308" w:rsidRDefault="00973CCC" w:rsidP="005B2671">
      <w:pPr>
        <w:rPr>
          <w:ins w:id="135" w:author="Nellis, Donald (FAA)" w:date="2021-09-13T10:21:00Z"/>
          <w:highlight w:val="cyan"/>
          <w:lang w:eastAsia="zh-CN"/>
        </w:rPr>
      </w:pPr>
    </w:p>
    <w:p w14:paraId="39F27E57" w14:textId="77777777" w:rsidR="00097308" w:rsidRPr="00097308" w:rsidRDefault="00097308" w:rsidP="00097308">
      <w:pPr>
        <w:pStyle w:val="Proposal"/>
        <w:keepLines/>
        <w:rPr>
          <w:ins w:id="136" w:author="Nellis, Donald (FAA)" w:date="2021-09-13T10:35:00Z"/>
          <w:highlight w:val="cyan"/>
        </w:rPr>
      </w:pPr>
      <w:ins w:id="137" w:author="Nellis, Donald (FAA)" w:date="2021-09-13T10:35:00Z">
        <w:r w:rsidRPr="00097308">
          <w:rPr>
            <w:highlight w:val="cyan"/>
          </w:rPr>
          <w:t>SUP</w:t>
        </w:r>
      </w:ins>
    </w:p>
    <w:p w14:paraId="26E59451" w14:textId="77777777" w:rsidR="00097308" w:rsidRPr="00097308" w:rsidRDefault="00097308" w:rsidP="00097308">
      <w:pPr>
        <w:pStyle w:val="ResNo"/>
        <w:rPr>
          <w:ins w:id="138" w:author="Nellis, Donald (FAA)" w:date="2021-09-13T10:35:00Z"/>
          <w:highlight w:val="cyan"/>
        </w:rPr>
      </w:pPr>
      <w:ins w:id="139" w:author="Nellis, Donald (FAA)" w:date="2021-09-13T10:35:00Z">
        <w:r w:rsidRPr="00097308">
          <w:rPr>
            <w:highlight w:val="cyan"/>
          </w:rPr>
          <w:t>RESOLUTION 171 (WRC</w:t>
        </w:r>
        <w:r w:rsidRPr="00097308">
          <w:rPr>
            <w:highlight w:val="cyan"/>
          </w:rPr>
          <w:noBreakHyphen/>
          <w:t>19)</w:t>
        </w:r>
      </w:ins>
    </w:p>
    <w:p w14:paraId="5077B08E" w14:textId="77777777" w:rsidR="00097308" w:rsidRDefault="00097308" w:rsidP="00097308">
      <w:pPr>
        <w:pStyle w:val="Restitle"/>
        <w:rPr>
          <w:ins w:id="140" w:author="Nellis, Donald (FAA)" w:date="2021-09-13T10:35:00Z"/>
        </w:rPr>
      </w:pPr>
      <w:ins w:id="141" w:author="Nellis, Donald (FAA)" w:date="2021-09-13T10:35:00Z">
        <w:r w:rsidRPr="00097308">
          <w:rPr>
            <w:highlight w:val="cyan"/>
          </w:rPr>
          <w:t>Review and possible revision of Resolution 155 (Rev.WRC-19) and</w:t>
        </w:r>
        <w:r w:rsidRPr="00097308">
          <w:rPr>
            <w:highlight w:val="cyan"/>
          </w:rPr>
          <w:br/>
          <w:t>No. 5.484B in the frequency bands to which they apply</w:t>
        </w:r>
      </w:ins>
    </w:p>
    <w:p w14:paraId="1ABD1C38" w14:textId="77777777" w:rsidR="00097308" w:rsidRDefault="00097308" w:rsidP="00097308">
      <w:pPr>
        <w:pStyle w:val="Reasons"/>
        <w:rPr>
          <w:ins w:id="142" w:author="Nellis, Donald (FAA)" w:date="2021-09-13T10:35:00Z"/>
        </w:rPr>
      </w:pPr>
    </w:p>
    <w:p w14:paraId="135B1967" w14:textId="71476ACE" w:rsidR="00973CCC" w:rsidRDefault="00973CCC" w:rsidP="005B2671">
      <w:pPr>
        <w:rPr>
          <w:ins w:id="143" w:author="Nellis, Donald (FAA)" w:date="2021-09-13T10:21:00Z"/>
          <w:lang w:eastAsia="zh-CN"/>
        </w:rPr>
      </w:pPr>
    </w:p>
    <w:p w14:paraId="5BD946F6" w14:textId="77777777" w:rsidR="00973CCC" w:rsidRPr="0094730E" w:rsidRDefault="00973CCC" w:rsidP="005B267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30"/>
      <w:footerReference w:type="default" r:id="rId31"/>
      <w:footerReference w:type="first" r:id="rId3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7BE31" w14:textId="77777777" w:rsidR="006216EA" w:rsidRDefault="006216EA">
      <w:r>
        <w:separator/>
      </w:r>
    </w:p>
  </w:endnote>
  <w:endnote w:type="continuationSeparator" w:id="0">
    <w:p w14:paraId="6C4FBB68" w14:textId="77777777" w:rsidR="006216EA" w:rsidRDefault="0062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63037" w14:textId="6CA1DE5B" w:rsidR="009C61E9" w:rsidRPr="00170017" w:rsidRDefault="0094730E" w:rsidP="0094730E">
    <w:pPr>
      <w:pStyle w:val="Footer"/>
      <w:jc w:val="right"/>
    </w:pPr>
    <w:r>
      <w:t>9/15/2021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6124" w14:textId="7D4B9FC6" w:rsidR="008174A2" w:rsidRPr="0094730E" w:rsidRDefault="0094730E" w:rsidP="0094730E">
    <w:pPr>
      <w:pStyle w:val="Footer"/>
      <w:jc w:val="right"/>
    </w:pPr>
    <w:r>
      <w:t>9/15/2021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8FE31" w14:textId="77777777" w:rsidR="006216EA" w:rsidRDefault="006216EA">
      <w:r>
        <w:t>____________________</w:t>
      </w:r>
    </w:p>
  </w:footnote>
  <w:footnote w:type="continuationSeparator" w:id="0">
    <w:p w14:paraId="290F96E2" w14:textId="77777777" w:rsidR="006216EA" w:rsidRDefault="006216EA">
      <w:r>
        <w:continuationSeparator/>
      </w:r>
    </w:p>
  </w:footnote>
  <w:footnote w:id="1">
    <w:p w14:paraId="39C6DD14" w14:textId="6C18049C"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w:t>
      </w:r>
      <w:hyperlink r:id="rId1" w:history="1">
        <w:r w:rsidRPr="009C61E9">
          <w:rPr>
            <w:rStyle w:val="Hyperlink"/>
            <w:sz w:val="20"/>
          </w:rPr>
          <w:t>CA/251</w:t>
        </w:r>
      </w:hyperlink>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1898" w14:textId="0F1C913B"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16E98">
      <w:rPr>
        <w:rStyle w:val="PageNumber"/>
        <w:noProof/>
      </w:rPr>
      <w:t>2</w:t>
    </w:r>
    <w:r>
      <w:rPr>
        <w:rStyle w:val="PageNumber"/>
      </w:rPr>
      <w:fldChar w:fldCharType="end"/>
    </w:r>
    <w:r>
      <w:rPr>
        <w:rStyle w:val="PageNumber"/>
      </w:rPr>
      <w:t xml:space="preserve"> -</w:t>
    </w:r>
  </w:p>
  <w:p w14:paraId="3D5D9669" w14:textId="7D55A7CB" w:rsidR="009C61E9" w:rsidRDefault="0094730E" w:rsidP="00330567">
    <w:pPr>
      <w:pStyle w:val="Header"/>
      <w:rPr>
        <w:rStyle w:val="PageNumber"/>
      </w:rPr>
    </w:pPr>
    <w:r>
      <w:rPr>
        <w:rStyle w:val="PageNumber"/>
      </w:rPr>
      <w:t>USWP5B-31 (first draft)</w:t>
    </w:r>
  </w:p>
  <w:p w14:paraId="62F5B980" w14:textId="77777777" w:rsidR="009C61E9" w:rsidRDefault="009C61E9" w:rsidP="00330567">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BB0055"/>
    <w:multiLevelType w:val="hybridMultilevel"/>
    <w:tmpl w:val="BB38E1D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2"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1"/>
  </w:num>
  <w:num w:numId="3">
    <w:abstractNumId w:val="41"/>
  </w:num>
  <w:num w:numId="4">
    <w:abstractNumId w:val="23"/>
  </w:num>
  <w:num w:numId="5">
    <w:abstractNumId w:val="22"/>
  </w:num>
  <w:num w:numId="6">
    <w:abstractNumId w:val="43"/>
  </w:num>
  <w:num w:numId="7">
    <w:abstractNumId w:val="33"/>
  </w:num>
  <w:num w:numId="8">
    <w:abstractNumId w:val="47"/>
  </w:num>
  <w:num w:numId="9">
    <w:abstractNumId w:val="42"/>
  </w:num>
  <w:num w:numId="10">
    <w:abstractNumId w:val="19"/>
  </w:num>
  <w:num w:numId="11">
    <w:abstractNumId w:val="37"/>
  </w:num>
  <w:num w:numId="12">
    <w:abstractNumId w:val="32"/>
  </w:num>
  <w:num w:numId="13">
    <w:abstractNumId w:val="13"/>
  </w:num>
  <w:num w:numId="14">
    <w:abstractNumId w:val="17"/>
  </w:num>
  <w:num w:numId="15">
    <w:abstractNumId w:val="38"/>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40"/>
  </w:num>
  <w:num w:numId="31">
    <w:abstractNumId w:val="35"/>
  </w:num>
  <w:num w:numId="32">
    <w:abstractNumId w:val="18"/>
  </w:num>
  <w:num w:numId="33">
    <w:abstractNumId w:val="27"/>
  </w:num>
  <w:num w:numId="34">
    <w:abstractNumId w:val="28"/>
  </w:num>
  <w:num w:numId="35">
    <w:abstractNumId w:val="44"/>
  </w:num>
  <w:num w:numId="36">
    <w:abstractNumId w:val="39"/>
  </w:num>
  <w:num w:numId="37">
    <w:abstractNumId w:val="46"/>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 w:numId="49">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52C8F"/>
    <w:rsid w:val="000604B9"/>
    <w:rsid w:val="00071618"/>
    <w:rsid w:val="00097308"/>
    <w:rsid w:val="000A7D55"/>
    <w:rsid w:val="000C12C8"/>
    <w:rsid w:val="000C2E8E"/>
    <w:rsid w:val="000E0E7C"/>
    <w:rsid w:val="000E4E73"/>
    <w:rsid w:val="000F1B4B"/>
    <w:rsid w:val="00105D38"/>
    <w:rsid w:val="0012744F"/>
    <w:rsid w:val="00131178"/>
    <w:rsid w:val="00156F66"/>
    <w:rsid w:val="00163271"/>
    <w:rsid w:val="00170017"/>
    <w:rsid w:val="00172122"/>
    <w:rsid w:val="001768C8"/>
    <w:rsid w:val="00182528"/>
    <w:rsid w:val="0018500B"/>
    <w:rsid w:val="00196A19"/>
    <w:rsid w:val="001D5255"/>
    <w:rsid w:val="001D7D17"/>
    <w:rsid w:val="001F1113"/>
    <w:rsid w:val="00202DC1"/>
    <w:rsid w:val="002103DE"/>
    <w:rsid w:val="002116EE"/>
    <w:rsid w:val="0022155E"/>
    <w:rsid w:val="002309D8"/>
    <w:rsid w:val="0028338E"/>
    <w:rsid w:val="002A2D62"/>
    <w:rsid w:val="002A7FE2"/>
    <w:rsid w:val="002C5683"/>
    <w:rsid w:val="002E0118"/>
    <w:rsid w:val="002E1B4F"/>
    <w:rsid w:val="002F2E67"/>
    <w:rsid w:val="002F7CB3"/>
    <w:rsid w:val="00315546"/>
    <w:rsid w:val="00330567"/>
    <w:rsid w:val="00386A9D"/>
    <w:rsid w:val="00391081"/>
    <w:rsid w:val="00396169"/>
    <w:rsid w:val="003B2789"/>
    <w:rsid w:val="003C13CE"/>
    <w:rsid w:val="003C67D9"/>
    <w:rsid w:val="003C697E"/>
    <w:rsid w:val="003D325E"/>
    <w:rsid w:val="003D6830"/>
    <w:rsid w:val="003E2518"/>
    <w:rsid w:val="003E46DE"/>
    <w:rsid w:val="003E7CEF"/>
    <w:rsid w:val="004252FB"/>
    <w:rsid w:val="00444201"/>
    <w:rsid w:val="00482A92"/>
    <w:rsid w:val="004B1EF7"/>
    <w:rsid w:val="004B3FAD"/>
    <w:rsid w:val="004C5749"/>
    <w:rsid w:val="004D39D7"/>
    <w:rsid w:val="004F0296"/>
    <w:rsid w:val="00501DCA"/>
    <w:rsid w:val="00513A47"/>
    <w:rsid w:val="00517701"/>
    <w:rsid w:val="005408DF"/>
    <w:rsid w:val="0056569F"/>
    <w:rsid w:val="00573344"/>
    <w:rsid w:val="00583F9B"/>
    <w:rsid w:val="00592FE7"/>
    <w:rsid w:val="005A222E"/>
    <w:rsid w:val="005A38DB"/>
    <w:rsid w:val="005B0D29"/>
    <w:rsid w:val="005B2671"/>
    <w:rsid w:val="005E5C10"/>
    <w:rsid w:val="005F2C78"/>
    <w:rsid w:val="006144E4"/>
    <w:rsid w:val="006216EA"/>
    <w:rsid w:val="00650299"/>
    <w:rsid w:val="00655FC5"/>
    <w:rsid w:val="006B6565"/>
    <w:rsid w:val="00766CD5"/>
    <w:rsid w:val="0080538C"/>
    <w:rsid w:val="00814E0A"/>
    <w:rsid w:val="00816E98"/>
    <w:rsid w:val="008174A2"/>
    <w:rsid w:val="00822581"/>
    <w:rsid w:val="008309DD"/>
    <w:rsid w:val="0083227A"/>
    <w:rsid w:val="00866900"/>
    <w:rsid w:val="00876A8A"/>
    <w:rsid w:val="00881BA1"/>
    <w:rsid w:val="008A7524"/>
    <w:rsid w:val="008C2302"/>
    <w:rsid w:val="008C26B8"/>
    <w:rsid w:val="008F208F"/>
    <w:rsid w:val="008F37B0"/>
    <w:rsid w:val="00924488"/>
    <w:rsid w:val="0094730E"/>
    <w:rsid w:val="00963366"/>
    <w:rsid w:val="00973CCC"/>
    <w:rsid w:val="00982084"/>
    <w:rsid w:val="00995963"/>
    <w:rsid w:val="009B28E4"/>
    <w:rsid w:val="009B61EB"/>
    <w:rsid w:val="009C11EB"/>
    <w:rsid w:val="009C2064"/>
    <w:rsid w:val="009C61E9"/>
    <w:rsid w:val="009D1697"/>
    <w:rsid w:val="009F3A46"/>
    <w:rsid w:val="009F6520"/>
    <w:rsid w:val="00A014F8"/>
    <w:rsid w:val="00A50A38"/>
    <w:rsid w:val="00A5173C"/>
    <w:rsid w:val="00A61AEF"/>
    <w:rsid w:val="00AB55F5"/>
    <w:rsid w:val="00AD2345"/>
    <w:rsid w:val="00AF173A"/>
    <w:rsid w:val="00B066A4"/>
    <w:rsid w:val="00B07A13"/>
    <w:rsid w:val="00B4279B"/>
    <w:rsid w:val="00B45FC9"/>
    <w:rsid w:val="00B57A70"/>
    <w:rsid w:val="00B7277B"/>
    <w:rsid w:val="00B76F35"/>
    <w:rsid w:val="00B81138"/>
    <w:rsid w:val="00BC7CCF"/>
    <w:rsid w:val="00BE273B"/>
    <w:rsid w:val="00BE470B"/>
    <w:rsid w:val="00C04B00"/>
    <w:rsid w:val="00C57A91"/>
    <w:rsid w:val="00C71821"/>
    <w:rsid w:val="00C931A3"/>
    <w:rsid w:val="00CB5795"/>
    <w:rsid w:val="00CC01C2"/>
    <w:rsid w:val="00CD3032"/>
    <w:rsid w:val="00CF21F2"/>
    <w:rsid w:val="00CF3110"/>
    <w:rsid w:val="00D02712"/>
    <w:rsid w:val="00D046A7"/>
    <w:rsid w:val="00D214D0"/>
    <w:rsid w:val="00D6546B"/>
    <w:rsid w:val="00D912FF"/>
    <w:rsid w:val="00DB178B"/>
    <w:rsid w:val="00DC17D3"/>
    <w:rsid w:val="00DD4BED"/>
    <w:rsid w:val="00DE39F0"/>
    <w:rsid w:val="00DF0AF3"/>
    <w:rsid w:val="00DF7E9F"/>
    <w:rsid w:val="00E27D7E"/>
    <w:rsid w:val="00E42E13"/>
    <w:rsid w:val="00E56D5C"/>
    <w:rsid w:val="00E6257C"/>
    <w:rsid w:val="00E63C59"/>
    <w:rsid w:val="00EA7911"/>
    <w:rsid w:val="00EE55A4"/>
    <w:rsid w:val="00F25662"/>
    <w:rsid w:val="00F25D80"/>
    <w:rsid w:val="00F2653C"/>
    <w:rsid w:val="00FA124A"/>
    <w:rsid w:val="00FA2B2B"/>
    <w:rsid w:val="00FB2ECA"/>
    <w:rsid w:val="00FC05C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uiPriority w:val="99"/>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5">
    <w:name w:val="Unresolved Mention5"/>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 w:type="character" w:customStyle="1" w:styleId="UnresolvedMention">
    <w:name w:val="Unresolved Mention"/>
    <w:basedOn w:val="DefaultParagraphFont"/>
    <w:uiPriority w:val="99"/>
    <w:semiHidden/>
    <w:unhideWhenUsed/>
    <w:rsid w:val="009C61E9"/>
    <w:rPr>
      <w:color w:val="605E5C"/>
      <w:shd w:val="clear" w:color="auto" w:fill="E1DFDD"/>
    </w:rPr>
  </w:style>
  <w:style w:type="paragraph" w:customStyle="1" w:styleId="EditorsNote">
    <w:name w:val="EditorsNote"/>
    <w:basedOn w:val="Normal"/>
    <w:rsid w:val="00973CCC"/>
    <w:pPr>
      <w:spacing w:before="240" w:after="240"/>
      <w:textAlignment w:val="auto"/>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40100">
      <w:bodyDiv w:val="1"/>
      <w:marLeft w:val="0"/>
      <w:marRight w:val="0"/>
      <w:marTop w:val="0"/>
      <w:marBottom w:val="0"/>
      <w:divBdr>
        <w:top w:val="none" w:sz="0" w:space="0" w:color="auto"/>
        <w:left w:val="none" w:sz="0" w:space="0" w:color="auto"/>
        <w:bottom w:val="none" w:sz="0" w:space="0" w:color="auto"/>
        <w:right w:val="none" w:sz="0" w:space="0" w:color="auto"/>
      </w:divBdr>
    </w:div>
    <w:div w:id="1271661792">
      <w:bodyDiv w:val="1"/>
      <w:marLeft w:val="0"/>
      <w:marRight w:val="0"/>
      <w:marTop w:val="0"/>
      <w:marBottom w:val="0"/>
      <w:divBdr>
        <w:top w:val="none" w:sz="0" w:space="0" w:color="auto"/>
        <w:left w:val="none" w:sz="0" w:space="0" w:color="auto"/>
        <w:bottom w:val="none" w:sz="0" w:space="0" w:color="auto"/>
        <w:right w:val="none" w:sz="0" w:space="0" w:color="auto"/>
      </w:divBdr>
    </w:div>
    <w:div w:id="1747801298">
      <w:bodyDiv w:val="1"/>
      <w:marLeft w:val="0"/>
      <w:marRight w:val="0"/>
      <w:marTop w:val="0"/>
      <w:marBottom w:val="0"/>
      <w:divBdr>
        <w:top w:val="none" w:sz="0" w:space="0" w:color="auto"/>
        <w:left w:val="none" w:sz="0" w:space="0" w:color="auto"/>
        <w:bottom w:val="none" w:sz="0" w:space="0" w:color="auto"/>
        <w:right w:val="none" w:sz="0" w:space="0" w:color="auto"/>
      </w:divBdr>
    </w:div>
    <w:div w:id="201768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F.1495/en" TargetMode="External"/><Relationship Id="rId18" Type="http://schemas.openxmlformats.org/officeDocument/2006/relationships/hyperlink" Target="http://www.itu.int/rec/R-REC-M.1643/en" TargetMode="External"/><Relationship Id="rId26" Type="http://schemas.openxmlformats.org/officeDocument/2006/relationships/hyperlink" Target="http://www.itu.int/pub/R-REP-M.2171" TargetMode="External"/><Relationship Id="rId3" Type="http://schemas.openxmlformats.org/officeDocument/2006/relationships/styles" Target="styles.xml"/><Relationship Id="rId21" Type="http://schemas.openxmlformats.org/officeDocument/2006/relationships/hyperlink" Target="http://www.itu.int/rec/R-REC-M.2008/en"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tu.int/rec/R-REC-F.1494/en" TargetMode="External"/><Relationship Id="rId17" Type="http://schemas.openxmlformats.org/officeDocument/2006/relationships/hyperlink" Target="http://www.itu.int/rec/R-REC-M.1372/en" TargetMode="External"/><Relationship Id="rId25" Type="http://schemas.openxmlformats.org/officeDocument/2006/relationships/hyperlink" Target="http://www.itu.int/rec/R-REC-S.1432/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rec/R-REC-M.1233/en" TargetMode="External"/><Relationship Id="rId20" Type="http://schemas.openxmlformats.org/officeDocument/2006/relationships/hyperlink" Target="http://www.itu.int/rec/R-REC-M.1730/en" TargetMode="External"/><Relationship Id="rId29" Type="http://schemas.openxmlformats.org/officeDocument/2006/relationships/hyperlink" Target="http://www.itu.int/pub/R-RES-R.2-8-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F.758/en" TargetMode="External"/><Relationship Id="rId24" Type="http://schemas.openxmlformats.org/officeDocument/2006/relationships/hyperlink" Target="http://www.itu.int/rec/R-REC-SF.1006/e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tu.int/rec/R-REC-M.1180/en" TargetMode="External"/><Relationship Id="rId23" Type="http://schemas.openxmlformats.org/officeDocument/2006/relationships/hyperlink" Target="http://www.itu.int/rec/R-REC-S.524/en" TargetMode="External"/><Relationship Id="rId28" Type="http://schemas.openxmlformats.org/officeDocument/2006/relationships/image" Target="media/image2.jpg"/><Relationship Id="rId10" Type="http://schemas.openxmlformats.org/officeDocument/2006/relationships/hyperlink" Target="http://www.itu.int/pub/R-RES-R.2-8-2019" TargetMode="External"/><Relationship Id="rId19" Type="http://schemas.openxmlformats.org/officeDocument/2006/relationships/hyperlink" Target="http://www.itu.int/rec/R-REC-M.1644/e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F.1565/en" TargetMode="External"/><Relationship Id="rId22" Type="http://schemas.openxmlformats.org/officeDocument/2006/relationships/hyperlink" Target="http://www.itu.int/rec/R-REC-SF.1650/en" TargetMode="External"/><Relationship Id="rId27" Type="http://schemas.openxmlformats.org/officeDocument/2006/relationships/hyperlink" Target="http://www.itu.int/pub/R-REP-M.2233"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02B81-239D-4E7C-8C27-3B4279A22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1166</TotalTime>
  <Pages>6</Pages>
  <Words>1588</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dc:creator>
  <cp:lastModifiedBy>Nellis, Donald (FAA)</cp:lastModifiedBy>
  <cp:revision>9</cp:revision>
  <cp:lastPrinted>2008-02-21T14:04:00Z</cp:lastPrinted>
  <dcterms:created xsi:type="dcterms:W3CDTF">2021-09-13T12:45:00Z</dcterms:created>
  <dcterms:modified xsi:type="dcterms:W3CDTF">2021-09-15T17:35:00Z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